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0F3" w:rsidRPr="00444CEB" w:rsidRDefault="00DA20F3" w:rsidP="00DA20F3">
      <w:pPr>
        <w:shd w:val="clear" w:color="auto" w:fill="535353"/>
        <w:spacing w:line="240" w:lineRule="auto"/>
        <w:outlineLvl w:val="3"/>
        <w:rPr>
          <w:rFonts w:ascii="inherit" w:eastAsia="Times New Roman" w:hAnsi="inherit" w:cs="Helvetica"/>
          <w:bCs/>
          <w:color w:val="FF8C00"/>
          <w:sz w:val="23"/>
          <w:szCs w:val="23"/>
          <w:lang w:eastAsia="lv-LV"/>
        </w:rPr>
      </w:pPr>
      <w:r w:rsidRPr="00444CEB">
        <w:rPr>
          <w:rFonts w:ascii="inherit" w:eastAsia="Times New Roman" w:hAnsi="inherit" w:cs="Helvetica"/>
          <w:bCs/>
          <w:color w:val="FF8C00"/>
          <w:sz w:val="23"/>
          <w:szCs w:val="23"/>
          <w:lang w:eastAsia="lv-LV"/>
        </w:rPr>
        <w:t>Iepirkuma posma formas priekšskats</w:t>
      </w:r>
    </w:p>
    <w:p w:rsidR="00DA20F3" w:rsidRPr="00444CEB" w:rsidRDefault="00DA20F3" w:rsidP="00DA20F3">
      <w:pPr>
        <w:pStyle w:val="Heading4"/>
        <w:shd w:val="clear" w:color="auto" w:fill="FFFFFF"/>
        <w:spacing w:before="0" w:after="0"/>
        <w:rPr>
          <w:rFonts w:cs="Arial"/>
          <w:color w:val="333333"/>
          <w:sz w:val="21"/>
          <w:szCs w:val="21"/>
        </w:rPr>
      </w:pPr>
    </w:p>
    <w:p w:rsidR="00DA20F3" w:rsidRPr="00444CEB" w:rsidRDefault="00DA20F3" w:rsidP="00DA20F3">
      <w:pPr>
        <w:shd w:val="clear" w:color="auto" w:fill="FFFFFF"/>
        <w:spacing w:after="0" w:line="240" w:lineRule="auto"/>
        <w:rPr>
          <w:rFonts w:ascii="Helvetica" w:eastAsia="Times New Roman" w:hAnsi="Helvetica" w:cs="Arial"/>
          <w:color w:val="333333"/>
          <w:sz w:val="18"/>
          <w:szCs w:val="18"/>
          <w:lang w:eastAsia="lv-LV"/>
        </w:rPr>
      </w:pPr>
      <w:r w:rsidRPr="00444CEB">
        <w:rPr>
          <w:rFonts w:ascii="Helvetica" w:eastAsia="Times New Roman" w:hAnsi="Helvetica" w:cs="Arial"/>
          <w:color w:val="333333"/>
          <w:sz w:val="18"/>
          <w:szCs w:val="18"/>
          <w:lang w:eastAsia="lv-LV"/>
        </w:rPr>
        <w:t xml:space="preserve">Prasības iepirkuma daļai: </w:t>
      </w:r>
      <w:r w:rsidRPr="00444CEB">
        <w:rPr>
          <w:rFonts w:ascii="Helvetica" w:eastAsia="Times New Roman" w:hAnsi="Helvetica" w:cs="Arial"/>
          <w:color w:val="333333"/>
          <w:sz w:val="18"/>
          <w:szCs w:val="18"/>
          <w:lang w:eastAsia="lv-LV"/>
        </w:rPr>
        <w:object w:dxaOrig="1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in;height:18.4pt" o:ole="">
            <v:imagedata r:id="rId6" o:title=""/>
          </v:shape>
          <w:control r:id="rId7" w:name="DefaultOcxName" w:shapeid="_x0000_i1055"/>
        </w:object>
      </w:r>
      <w:hyperlink r:id="rId8" w:history="1">
        <w:r w:rsidRPr="00444CEB">
          <w:rPr>
            <w:rFonts w:ascii="Helvetica" w:eastAsia="Times New Roman" w:hAnsi="Helvetica" w:cs="Arial"/>
            <w:color w:val="337AB7"/>
            <w:sz w:val="18"/>
            <w:szCs w:val="18"/>
            <w:lang w:eastAsia="lv-LV"/>
          </w:rPr>
          <w:t>Iepirkuma posma formas priekšskats</w:t>
        </w:r>
      </w:hyperlink>
    </w:p>
    <w:p w:rsidR="00DA20F3" w:rsidRPr="00444CEB" w:rsidRDefault="00DA20F3" w:rsidP="00DA20F3">
      <w:pPr>
        <w:pStyle w:val="Heading4"/>
        <w:shd w:val="clear" w:color="auto" w:fill="FFFFFF"/>
        <w:spacing w:before="0" w:after="0"/>
        <w:rPr>
          <w:rFonts w:cs="Arial"/>
          <w:color w:val="333333"/>
          <w:sz w:val="21"/>
          <w:szCs w:val="21"/>
        </w:rPr>
      </w:pPr>
    </w:p>
    <w:p w:rsidR="00DA20F3" w:rsidRPr="00444CEB" w:rsidRDefault="00DA20F3" w:rsidP="00DA20F3">
      <w:pPr>
        <w:pStyle w:val="Heading4"/>
        <w:shd w:val="clear" w:color="auto" w:fill="FFFFFF"/>
        <w:spacing w:before="0" w:after="0"/>
        <w:rPr>
          <w:rFonts w:cs="Arial"/>
          <w:color w:val="333333"/>
          <w:sz w:val="21"/>
          <w:szCs w:val="21"/>
        </w:rPr>
      </w:pPr>
      <w:r w:rsidRPr="00444CEB">
        <w:rPr>
          <w:rFonts w:cs="Arial"/>
          <w:color w:val="333333"/>
          <w:sz w:val="21"/>
          <w:szCs w:val="21"/>
        </w:rPr>
        <w:t>Atlases prasības</w:t>
      </w:r>
    </w:p>
    <w:p w:rsidR="00DA20F3" w:rsidRPr="00444CEB" w:rsidRDefault="00DA20F3" w:rsidP="00DA20F3">
      <w:pPr>
        <w:shd w:val="clear" w:color="auto" w:fill="FFFFFF"/>
        <w:spacing w:after="0" w:line="240" w:lineRule="auto"/>
        <w:rPr>
          <w:rFonts w:ascii="Helvetica" w:eastAsia="Times New Roman" w:hAnsi="Helvetica" w:cs="Arial"/>
          <w:color w:val="333333"/>
          <w:sz w:val="18"/>
          <w:szCs w:val="18"/>
          <w:lang w:eastAsia="lv-LV"/>
        </w:rPr>
      </w:pPr>
      <w:r w:rsidRPr="00444CEB">
        <w:rPr>
          <w:rFonts w:ascii="Helvetica" w:eastAsia="Times New Roman" w:hAnsi="Helvetica" w:cs="Arial"/>
          <w:color w:val="333333"/>
          <w:sz w:val="18"/>
          <w:szCs w:val="18"/>
          <w:lang w:eastAsia="lv-LV"/>
        </w:rPr>
        <w:object w:dxaOrig="1440" w:dyaOrig="360">
          <v:shape id="_x0000_i1054" type="#_x0000_t75" style="width:1in;height:18.4pt" o:ole="">
            <v:imagedata r:id="rId6" o:title=""/>
          </v:shape>
          <w:control r:id="rId9" w:name="DefaultOcxName1" w:shapeid="_x0000_i1054"/>
        </w:object>
      </w:r>
    </w:p>
    <w:tbl>
      <w:tblPr>
        <w:tblW w:w="5461" w:type="pct"/>
        <w:tblInd w:w="-5" w:type="dxa"/>
        <w:tblCellMar>
          <w:top w:w="15" w:type="dxa"/>
          <w:left w:w="15" w:type="dxa"/>
          <w:bottom w:w="15" w:type="dxa"/>
          <w:right w:w="15" w:type="dxa"/>
        </w:tblCellMar>
        <w:tblLook w:val="04A0" w:firstRow="1" w:lastRow="0" w:firstColumn="1" w:lastColumn="0" w:noHBand="0" w:noVBand="1"/>
      </w:tblPr>
      <w:tblGrid>
        <w:gridCol w:w="667"/>
        <w:gridCol w:w="3880"/>
        <w:gridCol w:w="2127"/>
        <w:gridCol w:w="2409"/>
      </w:tblGrid>
      <w:tr w:rsidR="00DA20F3" w:rsidRPr="00444CEB" w:rsidTr="00444CEB">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DA20F3" w:rsidRPr="00444CEB" w:rsidRDefault="00444CEB" w:rsidP="00444CEB">
            <w:pPr>
              <w:spacing w:after="255"/>
              <w:jc w:val="center"/>
              <w:rPr>
                <w:rFonts w:ascii="Helvetica" w:hAnsi="Helvetica"/>
                <w:b/>
                <w:color w:val="333333"/>
                <w:sz w:val="18"/>
                <w:szCs w:val="18"/>
              </w:rPr>
            </w:pPr>
            <w:proofErr w:type="spellStart"/>
            <w:r w:rsidRPr="00444CEB">
              <w:rPr>
                <w:rFonts w:ascii="Helvetica" w:hAnsi="Helvetica"/>
                <w:b/>
                <w:color w:val="333333"/>
                <w:sz w:val="18"/>
                <w:szCs w:val="18"/>
              </w:rPr>
              <w:t>N.p.k</w:t>
            </w:r>
            <w:proofErr w:type="spellEnd"/>
            <w:r w:rsidRPr="00444CEB">
              <w:rPr>
                <w:rFonts w:ascii="Helvetica" w:hAnsi="Helvetica"/>
                <w:b/>
                <w:color w:val="333333"/>
                <w:sz w:val="18"/>
                <w:szCs w:val="18"/>
              </w:rPr>
              <w:t>.</w:t>
            </w:r>
          </w:p>
        </w:tc>
        <w:tc>
          <w:tcPr>
            <w:tcW w:w="2136"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DA20F3" w:rsidRPr="00444CEB" w:rsidRDefault="00DA20F3" w:rsidP="00444CEB">
            <w:pPr>
              <w:spacing w:after="255"/>
              <w:jc w:val="center"/>
              <w:rPr>
                <w:rFonts w:ascii="Helvetica" w:hAnsi="Helvetica"/>
                <w:b/>
                <w:bCs/>
                <w:color w:val="333333"/>
                <w:sz w:val="18"/>
                <w:szCs w:val="18"/>
              </w:rPr>
            </w:pPr>
            <w:r w:rsidRPr="00444CEB">
              <w:rPr>
                <w:rFonts w:ascii="Helvetica" w:hAnsi="Helvetica"/>
                <w:b/>
                <w:bCs/>
                <w:color w:val="333333"/>
                <w:sz w:val="18"/>
                <w:szCs w:val="18"/>
              </w:rPr>
              <w:t>Prasības</w:t>
            </w:r>
          </w:p>
        </w:tc>
        <w:tc>
          <w:tcPr>
            <w:tcW w:w="1171"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DA20F3" w:rsidRPr="00444CEB" w:rsidRDefault="00DA20F3" w:rsidP="00444CEB">
            <w:pPr>
              <w:spacing w:after="255"/>
              <w:jc w:val="center"/>
              <w:rPr>
                <w:rFonts w:ascii="Helvetica" w:hAnsi="Helvetica"/>
                <w:b/>
                <w:color w:val="333333"/>
                <w:sz w:val="18"/>
                <w:szCs w:val="18"/>
              </w:rPr>
            </w:pPr>
            <w:r w:rsidRPr="00444CEB">
              <w:rPr>
                <w:rFonts w:ascii="Helvetica" w:hAnsi="Helvetica"/>
                <w:b/>
                <w:color w:val="333333"/>
                <w:sz w:val="18"/>
                <w:szCs w:val="18"/>
              </w:rPr>
              <w:t>Ievadlauks</w:t>
            </w:r>
          </w:p>
        </w:tc>
        <w:tc>
          <w:tcPr>
            <w:tcW w:w="1326"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DA20F3" w:rsidRPr="00444CEB" w:rsidRDefault="00DA20F3" w:rsidP="00444CEB">
            <w:pPr>
              <w:spacing w:after="255"/>
              <w:jc w:val="center"/>
              <w:rPr>
                <w:rFonts w:ascii="Helvetica" w:hAnsi="Helvetica"/>
                <w:b/>
                <w:color w:val="333333"/>
                <w:sz w:val="18"/>
                <w:szCs w:val="18"/>
              </w:rPr>
            </w:pPr>
            <w:r w:rsidRPr="00444CEB">
              <w:rPr>
                <w:rFonts w:ascii="Helvetica" w:hAnsi="Helvetica"/>
                <w:b/>
                <w:color w:val="333333"/>
                <w:sz w:val="18"/>
                <w:szCs w:val="18"/>
              </w:rPr>
              <w:t>Dokumenti</w:t>
            </w:r>
          </w:p>
        </w:tc>
      </w:tr>
      <w:tr w:rsidR="00DA20F3" w:rsidRPr="00444CEB" w:rsidTr="00444CEB">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DA20F3" w:rsidRPr="00444CEB" w:rsidRDefault="00DA20F3">
            <w:pPr>
              <w:spacing w:after="255"/>
              <w:rPr>
                <w:rFonts w:ascii="Helvetica" w:hAnsi="Helvetica"/>
                <w:color w:val="333333"/>
                <w:sz w:val="18"/>
                <w:szCs w:val="18"/>
              </w:rPr>
            </w:pPr>
            <w:r w:rsidRPr="00444CEB">
              <w:rPr>
                <w:rFonts w:ascii="Helvetica" w:hAnsi="Helvetica"/>
                <w:color w:val="333333"/>
                <w:sz w:val="18"/>
                <w:szCs w:val="18"/>
              </w:rPr>
              <w:t>1.</w:t>
            </w:r>
          </w:p>
        </w:tc>
        <w:tc>
          <w:tcPr>
            <w:tcW w:w="2136"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DA20F3" w:rsidRPr="00444CEB" w:rsidRDefault="00DA20F3">
            <w:pPr>
              <w:spacing w:after="255"/>
              <w:rPr>
                <w:rFonts w:ascii="Helvetica" w:hAnsi="Helvetica"/>
                <w:color w:val="333333"/>
                <w:sz w:val="18"/>
                <w:szCs w:val="18"/>
              </w:rPr>
            </w:pPr>
            <w:r w:rsidRPr="00444CEB">
              <w:rPr>
                <w:rFonts w:ascii="Helvetica" w:hAnsi="Helvetica"/>
                <w:b/>
                <w:bCs/>
                <w:color w:val="333333"/>
                <w:sz w:val="18"/>
                <w:szCs w:val="18"/>
              </w:rPr>
              <w:t>Pretendenta pieteikums dalībai Konkursā</w:t>
            </w:r>
            <w:r w:rsidRPr="00444CEB">
              <w:rPr>
                <w:rFonts w:ascii="Helvetica" w:hAnsi="Helvetica"/>
                <w:b/>
                <w:color w:val="333333"/>
                <w:sz w:val="18"/>
                <w:szCs w:val="18"/>
              </w:rPr>
              <w:br/>
            </w:r>
            <w:r w:rsidRPr="00444CEB">
              <w:rPr>
                <w:rFonts w:ascii="Helvetica" w:hAnsi="Helvetica"/>
                <w:color w:val="333333"/>
                <w:sz w:val="18"/>
                <w:szCs w:val="18"/>
              </w:rPr>
              <w:t>Pieteikums jāsagatavo saskaņā ar prasībai pievienoto veidlapu (izmantojot tikai vienu no divām daļām - viena komersanta pieteikums vai personu grupas pieteikums). Pieteikumu paraksta Pretendentu pārstāvēt tiesīgā persona. Pieteikumu paraksta Pretendentu pārstāvēt tiesīgā persona. Pieteikumā norāda Pretendenta nosaukumu, rekvizītus un pārstāvēt tiesīgo personu.</w:t>
            </w:r>
          </w:p>
        </w:tc>
        <w:tc>
          <w:tcPr>
            <w:tcW w:w="1171"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DA20F3" w:rsidRPr="00444CEB" w:rsidRDefault="00DA20F3">
            <w:pPr>
              <w:spacing w:after="255"/>
              <w:rPr>
                <w:rFonts w:ascii="Helvetica" w:hAnsi="Helvetica"/>
                <w:color w:val="333333"/>
                <w:sz w:val="18"/>
                <w:szCs w:val="18"/>
              </w:rPr>
            </w:pPr>
            <w:r w:rsidRPr="00444CEB">
              <w:rPr>
                <w:rFonts w:ascii="Helvetica" w:hAnsi="Helvetica"/>
                <w:color w:val="333333"/>
                <w:sz w:val="18"/>
                <w:szCs w:val="18"/>
              </w:rPr>
              <w:t>Piedāvājuma vērtības ievade nav paredzēta.</w:t>
            </w:r>
          </w:p>
        </w:tc>
        <w:tc>
          <w:tcPr>
            <w:tcW w:w="1326"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DA20F3" w:rsidRPr="00444CEB" w:rsidRDefault="00DA20F3">
            <w:pPr>
              <w:spacing w:after="255"/>
              <w:rPr>
                <w:rFonts w:ascii="Helvetica" w:hAnsi="Helvetica"/>
                <w:color w:val="333333"/>
                <w:sz w:val="18"/>
                <w:szCs w:val="18"/>
              </w:rPr>
            </w:pPr>
            <w:r w:rsidRPr="00444CEB">
              <w:rPr>
                <w:rFonts w:ascii="Helvetica" w:hAnsi="Helvetica"/>
                <w:color w:val="333333"/>
                <w:sz w:val="18"/>
                <w:szCs w:val="18"/>
              </w:rPr>
              <w:t>Izvēlieties datni*</w:t>
            </w:r>
            <w:r w:rsidRPr="00444CEB">
              <w:rPr>
                <w:rFonts w:ascii="Helvetica" w:hAnsi="Helvetica"/>
                <w:color w:val="333333"/>
                <w:sz w:val="18"/>
                <w:szCs w:val="18"/>
              </w:rPr>
              <w:br/>
            </w:r>
            <w:r w:rsidRPr="00444CEB">
              <w:rPr>
                <w:rFonts w:ascii="Helvetica" w:hAnsi="Helvetica"/>
                <w:i/>
                <w:iCs/>
                <w:color w:val="333333"/>
                <w:sz w:val="18"/>
                <w:szCs w:val="18"/>
              </w:rPr>
              <w:t>Viena datne</w:t>
            </w:r>
            <w:r w:rsidRPr="00444CEB">
              <w:rPr>
                <w:rFonts w:ascii="Helvetica" w:hAnsi="Helvetica"/>
                <w:i/>
                <w:iCs/>
                <w:color w:val="333333"/>
                <w:sz w:val="18"/>
                <w:szCs w:val="18"/>
              </w:rPr>
              <w:br/>
              <w:t>Jebkura datne</w:t>
            </w:r>
            <w:r w:rsidRPr="00444CEB">
              <w:rPr>
                <w:rFonts w:ascii="Helvetica" w:hAnsi="Helvetica"/>
                <w:i/>
                <w:iCs/>
                <w:color w:val="333333"/>
                <w:sz w:val="18"/>
                <w:szCs w:val="18"/>
              </w:rPr>
              <w:br/>
            </w:r>
            <w:proofErr w:type="spellStart"/>
            <w:r w:rsidRPr="00444CEB">
              <w:rPr>
                <w:rFonts w:ascii="Helvetica" w:hAnsi="Helvetica"/>
                <w:i/>
                <w:iCs/>
                <w:color w:val="333333"/>
                <w:sz w:val="18"/>
                <w:szCs w:val="18"/>
              </w:rPr>
              <w:t>e_paraksts</w:t>
            </w:r>
            <w:proofErr w:type="spellEnd"/>
            <w:r w:rsidRPr="00444CEB">
              <w:rPr>
                <w:rFonts w:ascii="Helvetica" w:hAnsi="Helvetica"/>
                <w:i/>
                <w:iCs/>
                <w:color w:val="333333"/>
                <w:sz w:val="18"/>
                <w:szCs w:val="18"/>
              </w:rPr>
              <w:t xml:space="preserve"> EDOC</w:t>
            </w:r>
            <w:r w:rsidRPr="00444CEB">
              <w:rPr>
                <w:rFonts w:ascii="Helvetica" w:hAnsi="Helvetica"/>
                <w:i/>
                <w:iCs/>
                <w:color w:val="333333"/>
                <w:sz w:val="18"/>
                <w:szCs w:val="18"/>
              </w:rPr>
              <w:br/>
            </w:r>
            <w:r w:rsidRPr="00444CEB">
              <w:rPr>
                <w:rFonts w:ascii="Helvetica" w:hAnsi="Helvetica"/>
                <w:color w:val="333333"/>
                <w:sz w:val="18"/>
                <w:szCs w:val="18"/>
              </w:rPr>
              <w:t>Dokumenta veidnes:</w:t>
            </w:r>
            <w:r w:rsidRPr="00444CEB">
              <w:rPr>
                <w:rFonts w:ascii="Helvetica" w:hAnsi="Helvetica"/>
                <w:color w:val="333333"/>
                <w:sz w:val="18"/>
                <w:szCs w:val="18"/>
              </w:rPr>
              <w:br/>
              <w:t>Pieteikuma veidlapa</w:t>
            </w:r>
          </w:p>
        </w:tc>
      </w:tr>
      <w:tr w:rsidR="00DA20F3" w:rsidRPr="00444CEB" w:rsidTr="00444CEB">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DA20F3" w:rsidRPr="00444CEB" w:rsidRDefault="00DA20F3">
            <w:pPr>
              <w:spacing w:after="255"/>
              <w:rPr>
                <w:rFonts w:ascii="Helvetica" w:hAnsi="Helvetica"/>
                <w:color w:val="333333"/>
                <w:sz w:val="18"/>
                <w:szCs w:val="18"/>
              </w:rPr>
            </w:pPr>
            <w:r w:rsidRPr="00444CEB">
              <w:rPr>
                <w:rFonts w:ascii="Helvetica" w:hAnsi="Helvetica"/>
                <w:color w:val="333333"/>
                <w:sz w:val="18"/>
                <w:szCs w:val="18"/>
              </w:rPr>
              <w:t>2.</w:t>
            </w:r>
          </w:p>
        </w:tc>
        <w:tc>
          <w:tcPr>
            <w:tcW w:w="2136"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DA20F3" w:rsidRPr="00444CEB" w:rsidRDefault="00DA20F3">
            <w:pPr>
              <w:spacing w:after="255"/>
              <w:rPr>
                <w:rFonts w:ascii="Helvetica" w:hAnsi="Helvetica"/>
                <w:color w:val="333333"/>
                <w:sz w:val="18"/>
                <w:szCs w:val="18"/>
              </w:rPr>
            </w:pPr>
            <w:r w:rsidRPr="00444CEB">
              <w:rPr>
                <w:rFonts w:ascii="Helvetica" w:hAnsi="Helvetica"/>
                <w:b/>
                <w:bCs/>
                <w:color w:val="333333"/>
                <w:sz w:val="18"/>
                <w:szCs w:val="18"/>
              </w:rPr>
              <w:t>Vispārējie nosacījumi Pretendenta dalībai</w:t>
            </w:r>
            <w:r w:rsidRPr="00444CEB">
              <w:rPr>
                <w:rFonts w:ascii="Helvetica" w:hAnsi="Helvetica"/>
                <w:bCs/>
                <w:color w:val="333333"/>
                <w:sz w:val="18"/>
                <w:szCs w:val="18"/>
              </w:rPr>
              <w:t xml:space="preserve"> Konkursā</w:t>
            </w:r>
            <w:r w:rsidRPr="00444CEB">
              <w:rPr>
                <w:rFonts w:ascii="Helvetica" w:hAnsi="Helvetica"/>
                <w:color w:val="333333"/>
                <w:sz w:val="18"/>
                <w:szCs w:val="18"/>
              </w:rPr>
              <w:br/>
              <w:t>Nolikuma 3.1.punkts</w:t>
            </w:r>
          </w:p>
        </w:tc>
        <w:tc>
          <w:tcPr>
            <w:tcW w:w="1171"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DA20F3" w:rsidRPr="00444CEB" w:rsidRDefault="00DA20F3">
            <w:pPr>
              <w:spacing w:after="255"/>
              <w:rPr>
                <w:rFonts w:ascii="Helvetica" w:hAnsi="Helvetica"/>
                <w:color w:val="333333"/>
                <w:sz w:val="18"/>
                <w:szCs w:val="18"/>
              </w:rPr>
            </w:pPr>
            <w:r w:rsidRPr="00444CEB">
              <w:rPr>
                <w:rFonts w:ascii="Helvetica" w:hAnsi="Helvetica"/>
                <w:color w:val="333333"/>
                <w:sz w:val="18"/>
                <w:szCs w:val="18"/>
              </w:rPr>
              <w:t>Piedāvājuma vērtības ievade nav paredzēta.</w:t>
            </w:r>
          </w:p>
        </w:tc>
        <w:tc>
          <w:tcPr>
            <w:tcW w:w="1326"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DA20F3" w:rsidRPr="00444CEB" w:rsidRDefault="00DA20F3">
            <w:pPr>
              <w:spacing w:after="255"/>
              <w:rPr>
                <w:rFonts w:ascii="Helvetica" w:hAnsi="Helvetica"/>
                <w:color w:val="333333"/>
                <w:sz w:val="18"/>
                <w:szCs w:val="18"/>
              </w:rPr>
            </w:pPr>
          </w:p>
        </w:tc>
      </w:tr>
      <w:tr w:rsidR="00DA20F3" w:rsidRPr="00444CEB" w:rsidTr="00444C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single" w:sz="4" w:space="0" w:color="auto"/>
            </w:tcBorders>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3.</w:t>
            </w:r>
          </w:p>
        </w:tc>
        <w:tc>
          <w:tcPr>
            <w:tcW w:w="2136" w:type="pct"/>
            <w:tcBorders>
              <w:top w:val="single" w:sz="4" w:space="0" w:color="auto"/>
            </w:tcBorders>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b/>
                <w:bCs/>
                <w:color w:val="333333"/>
                <w:sz w:val="18"/>
                <w:szCs w:val="18"/>
                <w:lang w:eastAsia="lv-LV"/>
              </w:rPr>
              <w:t>Pretendentu izslēgšanas gadījumu neesamība</w:t>
            </w:r>
            <w:r w:rsidRPr="00444CEB">
              <w:rPr>
                <w:rFonts w:ascii="Helvetica" w:eastAsia="Times New Roman" w:hAnsi="Helvetica" w:cs="Times New Roman"/>
                <w:color w:val="333333"/>
                <w:sz w:val="18"/>
                <w:szCs w:val="18"/>
                <w:lang w:eastAsia="lv-LV"/>
              </w:rPr>
              <w:br/>
              <w:t>Uz Pretendentu neattiecas neviens no Publisko iepirkumu likuma 39.¹panta pirmajā daļā noteiktajiem pretendentu izslēgšanas gadījumiem. Uz Pretendentu neattiecas neviens no Publisko iepirkumu likuma 39.¹panta pirmajā daļā noteiktajiem pretendentu izslēgšanas gadījumiem (vai arī ir iestājies kāds no Publisko iepirkumu likuma 39.¹panta ceturtajā daļā noteiktajiem pretendentu neizslēgšanas nosacījumiem), ciktāl minētās likuma normas šajā iepirkuma procedūrā ir piemērojamas. Nav jāiesniedz atsevišķi dokumenti, jo pārbaude notiks Publisko iepirkumu likumā noteiktajā kārtībā.</w:t>
            </w:r>
          </w:p>
        </w:tc>
        <w:tc>
          <w:tcPr>
            <w:tcW w:w="1171" w:type="pct"/>
            <w:tcBorders>
              <w:top w:val="single" w:sz="4" w:space="0" w:color="auto"/>
            </w:tcBorders>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Piedāvājuma vērtības ievade nav paredzēta.</w:t>
            </w:r>
          </w:p>
        </w:tc>
        <w:tc>
          <w:tcPr>
            <w:tcW w:w="1326" w:type="pct"/>
            <w:tcBorders>
              <w:top w:val="single" w:sz="4" w:space="0" w:color="auto"/>
            </w:tcBorders>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p>
        </w:tc>
      </w:tr>
      <w:tr w:rsidR="00DA20F3" w:rsidRPr="00444CEB" w:rsidTr="00444C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4.</w:t>
            </w:r>
          </w:p>
        </w:tc>
        <w:tc>
          <w:tcPr>
            <w:tcW w:w="2136"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b/>
                <w:bCs/>
                <w:color w:val="333333"/>
                <w:sz w:val="18"/>
                <w:szCs w:val="18"/>
                <w:lang w:eastAsia="lv-LV"/>
              </w:rPr>
              <w:t xml:space="preserve">Pretendenta nepamatoti lēta piedāvājuma neesamība </w:t>
            </w:r>
            <w:r w:rsidRPr="00444CEB">
              <w:rPr>
                <w:rFonts w:ascii="Helvetica" w:eastAsia="Times New Roman" w:hAnsi="Helvetica" w:cs="Times New Roman"/>
                <w:b/>
                <w:color w:val="333333"/>
                <w:sz w:val="18"/>
                <w:szCs w:val="18"/>
                <w:lang w:eastAsia="lv-LV"/>
              </w:rPr>
              <w:br/>
            </w:r>
            <w:r w:rsidRPr="00444CEB">
              <w:rPr>
                <w:rFonts w:ascii="Helvetica" w:eastAsia="Times New Roman" w:hAnsi="Helvetica" w:cs="Times New Roman"/>
                <w:color w:val="333333"/>
                <w:sz w:val="18"/>
                <w:szCs w:val="18"/>
                <w:lang w:eastAsia="lv-LV"/>
              </w:rPr>
              <w:t xml:space="preserve">Pretendents kopā ar piedāvājumu iesniedz izdrukas no Valsts ieņēmumu dienesta Elektroniskās deklarēšanas sistēmas par Pretendenta un tā piedāvājumā norādīto apakšuzņēmēju vidējām stundas tarifa likmēm profesiju grupās par pirmajiem trim gada ceturkšņiem pēdējo četru gada ceturkšņu periodā līdz piedāvājuma iesniegšanas dienai (vai, ja Pretendents kā nodokļu maksātājs reģistrēts vēlāk, par periodu no nākamā mēneša pēc reģistrācijas mēneša līdz piedāvājuma iesniegšanas dienai). Komisija pārbaudi veiks Publisko iepirkumu likumā noteiktajā kārtībā. </w:t>
            </w:r>
          </w:p>
        </w:tc>
        <w:tc>
          <w:tcPr>
            <w:tcW w:w="1171"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Piedāvājuma vērtības ievade nav paredzēta.</w:t>
            </w:r>
          </w:p>
        </w:tc>
        <w:tc>
          <w:tcPr>
            <w:tcW w:w="1326"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Izvēlieties datni</w:t>
            </w:r>
            <w:r w:rsidRPr="00444CEB">
              <w:rPr>
                <w:rFonts w:ascii="Helvetica" w:eastAsia="Times New Roman" w:hAnsi="Helvetica" w:cs="Times New Roman"/>
                <w:color w:val="333333"/>
                <w:sz w:val="18"/>
                <w:szCs w:val="18"/>
                <w:lang w:eastAsia="lv-LV"/>
              </w:rPr>
              <w:br/>
            </w:r>
            <w:r w:rsidRPr="00444CEB">
              <w:rPr>
                <w:rFonts w:ascii="Helvetica" w:eastAsia="Times New Roman" w:hAnsi="Helvetica" w:cs="Times New Roman"/>
                <w:i/>
                <w:iCs/>
                <w:color w:val="333333"/>
                <w:sz w:val="18"/>
                <w:szCs w:val="18"/>
                <w:lang w:eastAsia="lv-LV"/>
              </w:rPr>
              <w:t>Viena datne</w:t>
            </w:r>
            <w:r w:rsidRPr="00444CEB">
              <w:rPr>
                <w:rFonts w:ascii="Helvetica" w:eastAsia="Times New Roman" w:hAnsi="Helvetica" w:cs="Times New Roman"/>
                <w:i/>
                <w:iCs/>
                <w:color w:val="333333"/>
                <w:sz w:val="18"/>
                <w:szCs w:val="18"/>
                <w:lang w:eastAsia="lv-LV"/>
              </w:rPr>
              <w:br/>
              <w:t>Jebkura datne</w:t>
            </w:r>
          </w:p>
        </w:tc>
      </w:tr>
      <w:tr w:rsidR="00DA20F3" w:rsidRPr="00444CEB" w:rsidTr="00444C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5.</w:t>
            </w:r>
          </w:p>
        </w:tc>
        <w:tc>
          <w:tcPr>
            <w:tcW w:w="2136"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b/>
                <w:bCs/>
                <w:color w:val="333333"/>
                <w:sz w:val="18"/>
                <w:szCs w:val="18"/>
                <w:lang w:eastAsia="lv-LV"/>
              </w:rPr>
              <w:t>Pretendenta kvalifikācijas prasības</w:t>
            </w:r>
            <w:r w:rsidRPr="00444CEB">
              <w:rPr>
                <w:rFonts w:ascii="Helvetica" w:eastAsia="Times New Roman" w:hAnsi="Helvetica" w:cs="Times New Roman"/>
                <w:bCs/>
                <w:color w:val="333333"/>
                <w:sz w:val="18"/>
                <w:szCs w:val="18"/>
                <w:lang w:eastAsia="lv-LV"/>
              </w:rPr>
              <w:t xml:space="preserve"> </w:t>
            </w:r>
            <w:r w:rsidRPr="00444CEB">
              <w:rPr>
                <w:rFonts w:ascii="Helvetica" w:eastAsia="Times New Roman" w:hAnsi="Helvetica" w:cs="Times New Roman"/>
                <w:color w:val="333333"/>
                <w:sz w:val="18"/>
                <w:szCs w:val="18"/>
                <w:lang w:eastAsia="lv-LV"/>
              </w:rPr>
              <w:br/>
              <w:t>Nolikuma 3.2.punkts</w:t>
            </w:r>
          </w:p>
        </w:tc>
        <w:tc>
          <w:tcPr>
            <w:tcW w:w="1171"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Piedāvājuma vērtības ievade nav paredzēta.</w:t>
            </w:r>
          </w:p>
        </w:tc>
        <w:tc>
          <w:tcPr>
            <w:tcW w:w="1326" w:type="pct"/>
            <w:shd w:val="clear" w:color="auto" w:fill="auto"/>
            <w:vAlign w:val="center"/>
            <w:hideMark/>
          </w:tcPr>
          <w:p w:rsidR="00DA20F3" w:rsidRPr="00444CEB" w:rsidRDefault="00DA20F3" w:rsidP="00DA20F3">
            <w:pPr>
              <w:spacing w:after="0" w:line="240" w:lineRule="auto"/>
              <w:rPr>
                <w:rFonts w:ascii="Times New Roman" w:eastAsia="Times New Roman" w:hAnsi="Times New Roman" w:cs="Times New Roman"/>
                <w:sz w:val="20"/>
                <w:szCs w:val="20"/>
                <w:lang w:eastAsia="lv-LV"/>
              </w:rPr>
            </w:pPr>
          </w:p>
        </w:tc>
      </w:tr>
      <w:tr w:rsidR="00DA20F3" w:rsidRPr="00444CEB" w:rsidTr="00444C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6.</w:t>
            </w:r>
          </w:p>
        </w:tc>
        <w:tc>
          <w:tcPr>
            <w:tcW w:w="2136"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bCs/>
                <w:color w:val="333333"/>
                <w:sz w:val="18"/>
                <w:szCs w:val="18"/>
                <w:lang w:eastAsia="lv-LV"/>
              </w:rPr>
            </w:pPr>
            <w:r w:rsidRPr="00444CEB">
              <w:rPr>
                <w:rFonts w:ascii="Helvetica" w:eastAsia="Times New Roman" w:hAnsi="Helvetica" w:cs="Times New Roman"/>
                <w:b/>
                <w:bCs/>
                <w:color w:val="333333"/>
                <w:sz w:val="18"/>
                <w:szCs w:val="18"/>
                <w:lang w:eastAsia="lv-LV"/>
              </w:rPr>
              <w:t>Pretendenta finanšu apgrozījuma prasība</w:t>
            </w:r>
            <w:r w:rsidRPr="00444CEB">
              <w:rPr>
                <w:rFonts w:ascii="Helvetica" w:eastAsia="Times New Roman" w:hAnsi="Helvetica" w:cs="Times New Roman"/>
                <w:bCs/>
                <w:color w:val="333333"/>
                <w:sz w:val="18"/>
                <w:szCs w:val="18"/>
                <w:lang w:eastAsia="lv-LV"/>
              </w:rPr>
              <w:br/>
              <w:t xml:space="preserve">Pretendenta kopējais finanšu apgrozījums EUR </w:t>
            </w:r>
            <w:r w:rsidRPr="00444CEB">
              <w:rPr>
                <w:rFonts w:ascii="Helvetica" w:eastAsia="Times New Roman" w:hAnsi="Helvetica" w:cs="Times New Roman"/>
                <w:bCs/>
                <w:color w:val="333333"/>
                <w:sz w:val="18"/>
                <w:szCs w:val="18"/>
                <w:lang w:eastAsia="lv-LV"/>
              </w:rPr>
              <w:lastRenderedPageBreak/>
              <w:t>bez PVN pārtikas preču piegāžu jomā ir bijis vismaz EUR 500 000 vai (ciktāl tas nesasniedz vismaz EUR 500 000) EUR 1 000 par katru pozīciju, kurā Pretendents iesniedz piedāvājumu. Pretendentam nav jāiesniedz izziņa par Pretendenta finanšu apgrozījumu.</w:t>
            </w:r>
            <w:r w:rsidRPr="00444CEB">
              <w:rPr>
                <w:rFonts w:ascii="Helvetica" w:eastAsia="Times New Roman" w:hAnsi="Helvetica" w:cs="Times New Roman"/>
                <w:bCs/>
                <w:color w:val="333333"/>
                <w:sz w:val="18"/>
                <w:szCs w:val="18"/>
                <w:lang w:eastAsia="lv-LV"/>
              </w:rPr>
              <w:br/>
            </w:r>
            <w:r w:rsidRPr="00444CEB">
              <w:rPr>
                <w:rFonts w:ascii="Helvetica" w:eastAsia="Times New Roman" w:hAnsi="Helvetica" w:cs="Times New Roman"/>
                <w:bCs/>
                <w:color w:val="333333"/>
                <w:sz w:val="18"/>
                <w:szCs w:val="18"/>
                <w:lang w:eastAsia="lv-LV"/>
              </w:rPr>
              <w:br/>
              <w:t>Pretendents finanšu apgrozījumu aprēķina par laika periodu, kas aizsākas ne agrāk kā pēdējo 3 (trīs) gadu (finanšu gadi – finanšu apgrozījuma pierādīšanai) laikā un noslēdzas ar piedāvājumu iesniegšanai noteikto termiņu.</w:t>
            </w:r>
          </w:p>
        </w:tc>
        <w:tc>
          <w:tcPr>
            <w:tcW w:w="1171"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lastRenderedPageBreak/>
              <w:t>Valūta (obligāts EUR)</w:t>
            </w:r>
          </w:p>
        </w:tc>
        <w:tc>
          <w:tcPr>
            <w:tcW w:w="1326" w:type="pct"/>
            <w:shd w:val="clear" w:color="auto" w:fill="auto"/>
            <w:vAlign w:val="center"/>
            <w:hideMark/>
          </w:tcPr>
          <w:p w:rsidR="00DA20F3" w:rsidRPr="00444CEB" w:rsidRDefault="00DA20F3" w:rsidP="00DA20F3">
            <w:pPr>
              <w:spacing w:after="0" w:line="240" w:lineRule="auto"/>
              <w:rPr>
                <w:rFonts w:ascii="Times New Roman" w:eastAsia="Times New Roman" w:hAnsi="Times New Roman" w:cs="Times New Roman"/>
                <w:sz w:val="20"/>
                <w:szCs w:val="20"/>
                <w:lang w:eastAsia="lv-LV"/>
              </w:rPr>
            </w:pPr>
          </w:p>
        </w:tc>
      </w:tr>
      <w:tr w:rsidR="00DA20F3" w:rsidRPr="00444CEB" w:rsidTr="00444C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lastRenderedPageBreak/>
              <w:t>7.</w:t>
            </w:r>
          </w:p>
        </w:tc>
        <w:tc>
          <w:tcPr>
            <w:tcW w:w="2136"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bCs/>
                <w:color w:val="333333"/>
                <w:sz w:val="18"/>
                <w:szCs w:val="18"/>
                <w:lang w:eastAsia="lv-LV"/>
              </w:rPr>
            </w:pPr>
            <w:r w:rsidRPr="00444CEB">
              <w:rPr>
                <w:rFonts w:ascii="Helvetica" w:eastAsia="Times New Roman" w:hAnsi="Helvetica" w:cs="Times New Roman"/>
                <w:b/>
                <w:bCs/>
                <w:color w:val="333333"/>
                <w:sz w:val="18"/>
                <w:szCs w:val="18"/>
                <w:lang w:eastAsia="lv-LV"/>
              </w:rPr>
              <w:t>Pretendenta tehniskās un profesionālās spējas</w:t>
            </w:r>
            <w:r w:rsidRPr="00444CEB">
              <w:rPr>
                <w:rFonts w:ascii="Helvetica" w:eastAsia="Times New Roman" w:hAnsi="Helvetica" w:cs="Times New Roman"/>
                <w:bCs/>
                <w:color w:val="333333"/>
                <w:sz w:val="18"/>
                <w:szCs w:val="18"/>
                <w:lang w:eastAsia="lv-LV"/>
              </w:rPr>
              <w:br/>
              <w:t>Pretendents ir veicis vismaz vienu kvalitatīvu un pienācīgi izpildītu pārtikas preču piegādi, kas ietilpst tajā iepirkuma priekšmeta preču grupā, kurā tas iesniedz piedāvājumu (lai izpildītu kvalifikācijas prasību iepirkuma priekšmeta preču grupai, piegādes var būt arī par jebkuru attiecīgās grupas daļas sadaļu vai pozīciju). Piedāvājumā Pretendents iesniedz pretendenta veikto piegāžu sarakstu.</w:t>
            </w:r>
            <w:r w:rsidRPr="00444CEB">
              <w:rPr>
                <w:rFonts w:ascii="Helvetica" w:eastAsia="Times New Roman" w:hAnsi="Helvetica" w:cs="Times New Roman"/>
                <w:bCs/>
                <w:color w:val="333333"/>
                <w:sz w:val="18"/>
                <w:szCs w:val="18"/>
                <w:lang w:eastAsia="lv-LV"/>
              </w:rPr>
              <w:br/>
            </w:r>
            <w:r w:rsidRPr="00444CEB">
              <w:rPr>
                <w:rFonts w:ascii="Helvetica" w:eastAsia="Times New Roman" w:hAnsi="Helvetica" w:cs="Times New Roman"/>
                <w:bCs/>
                <w:color w:val="333333"/>
                <w:sz w:val="18"/>
                <w:szCs w:val="18"/>
                <w:lang w:eastAsia="lv-LV"/>
              </w:rPr>
              <w:br/>
              <w:t>Saraksta pielikumā Pretendents pēc saviem ieskatiem var pievienot piegādi apliecinošus dokumentus par visām Pretendenta veiktajām piegādēm. Pasūtītājam ir tiesības pārliecināties par piegāžu patiesumu, pieprasot iesniegt darījumu apliecinošu dokumentu kopijas vai vēršoties pie piegāžu saņēmēja.</w:t>
            </w:r>
            <w:r w:rsidRPr="00444CEB">
              <w:rPr>
                <w:rFonts w:ascii="Helvetica" w:eastAsia="Times New Roman" w:hAnsi="Helvetica" w:cs="Times New Roman"/>
                <w:bCs/>
                <w:color w:val="333333"/>
                <w:sz w:val="18"/>
                <w:szCs w:val="18"/>
                <w:lang w:eastAsia="lv-LV"/>
              </w:rPr>
              <w:br/>
            </w:r>
            <w:r w:rsidRPr="00444CEB">
              <w:rPr>
                <w:rFonts w:ascii="Helvetica" w:eastAsia="Times New Roman" w:hAnsi="Helvetica" w:cs="Times New Roman"/>
                <w:bCs/>
                <w:color w:val="333333"/>
                <w:sz w:val="18"/>
                <w:szCs w:val="18"/>
                <w:lang w:eastAsia="lv-LV"/>
              </w:rPr>
              <w:br/>
              <w:t>Pretendents veiktās piegādes uzrāda par laika periodu, kas aizsākas ne agrāk kā pēdējo 3 (trīs) gadu (kalendārie gadi – veikto piegāžu pierādīšanai) laikā un noslēdzas ar piedāvājumu iesniegšanai noteikto termiņu.</w:t>
            </w:r>
          </w:p>
        </w:tc>
        <w:tc>
          <w:tcPr>
            <w:tcW w:w="1171"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Piedāvājuma vērtības ievade nav paredzēta.</w:t>
            </w:r>
          </w:p>
        </w:tc>
        <w:tc>
          <w:tcPr>
            <w:tcW w:w="1326" w:type="pct"/>
            <w:shd w:val="clear" w:color="auto" w:fill="auto"/>
            <w:vAlign w:val="center"/>
            <w:hideMark/>
          </w:tcPr>
          <w:p w:rsidR="00DA20F3" w:rsidRPr="00444CEB" w:rsidRDefault="00DA20F3" w:rsidP="00DA20F3">
            <w:pPr>
              <w:spacing w:after="0" w:line="240" w:lineRule="auto"/>
              <w:rPr>
                <w:rFonts w:ascii="Times New Roman" w:eastAsia="Times New Roman" w:hAnsi="Times New Roman" w:cs="Times New Roman"/>
                <w:sz w:val="20"/>
                <w:szCs w:val="20"/>
                <w:lang w:eastAsia="lv-LV"/>
              </w:rPr>
            </w:pPr>
            <w:r w:rsidRPr="00444CEB">
              <w:rPr>
                <w:rFonts w:ascii="Times New Roman" w:eastAsia="Times New Roman" w:hAnsi="Times New Roman" w:cs="Times New Roman"/>
                <w:sz w:val="20"/>
                <w:szCs w:val="20"/>
                <w:lang w:eastAsia="lv-LV"/>
              </w:rPr>
              <w:t>Izvēlieties datni*</w:t>
            </w:r>
            <w:r w:rsidRPr="00444CEB">
              <w:rPr>
                <w:rFonts w:ascii="Times New Roman" w:eastAsia="Times New Roman" w:hAnsi="Times New Roman" w:cs="Times New Roman"/>
                <w:sz w:val="20"/>
                <w:szCs w:val="20"/>
                <w:lang w:eastAsia="lv-LV"/>
              </w:rPr>
              <w:br/>
              <w:t>Vairākas datnes</w:t>
            </w:r>
            <w:r w:rsidRPr="00444CEB">
              <w:rPr>
                <w:rFonts w:ascii="Times New Roman" w:eastAsia="Times New Roman" w:hAnsi="Times New Roman" w:cs="Times New Roman"/>
                <w:sz w:val="20"/>
                <w:szCs w:val="20"/>
                <w:lang w:eastAsia="lv-LV"/>
              </w:rPr>
              <w:br/>
              <w:t>Jebkura datne</w:t>
            </w:r>
            <w:r w:rsidRPr="00444CEB">
              <w:rPr>
                <w:rFonts w:ascii="Times New Roman" w:eastAsia="Times New Roman" w:hAnsi="Times New Roman" w:cs="Times New Roman"/>
                <w:sz w:val="20"/>
                <w:szCs w:val="20"/>
                <w:lang w:eastAsia="lv-LV"/>
              </w:rPr>
              <w:br/>
              <w:t>Dokumenta veidnes:</w:t>
            </w:r>
            <w:r w:rsidRPr="00444CEB">
              <w:rPr>
                <w:rFonts w:ascii="Times New Roman" w:eastAsia="Times New Roman" w:hAnsi="Times New Roman" w:cs="Times New Roman"/>
                <w:sz w:val="20"/>
                <w:szCs w:val="20"/>
                <w:lang w:eastAsia="lv-LV"/>
              </w:rPr>
              <w:br/>
              <w:t>Piegāžu saraksts</w:t>
            </w:r>
          </w:p>
        </w:tc>
      </w:tr>
      <w:tr w:rsidR="00DA20F3" w:rsidRPr="00444CEB" w:rsidTr="00444C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8.</w:t>
            </w:r>
          </w:p>
        </w:tc>
        <w:tc>
          <w:tcPr>
            <w:tcW w:w="2136"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bCs/>
                <w:color w:val="333333"/>
                <w:sz w:val="18"/>
                <w:szCs w:val="18"/>
                <w:lang w:eastAsia="lv-LV"/>
              </w:rPr>
            </w:pPr>
            <w:r w:rsidRPr="00444CEB">
              <w:rPr>
                <w:rFonts w:ascii="Helvetica" w:eastAsia="Times New Roman" w:hAnsi="Helvetica" w:cs="Times New Roman"/>
                <w:b/>
                <w:bCs/>
                <w:color w:val="333333"/>
                <w:sz w:val="18"/>
                <w:szCs w:val="18"/>
                <w:lang w:eastAsia="lv-LV"/>
              </w:rPr>
              <w:t>Tiesības iesaistīties pārtikas apritē</w:t>
            </w:r>
            <w:r w:rsidRPr="00444CEB">
              <w:rPr>
                <w:rFonts w:ascii="Helvetica" w:eastAsia="Times New Roman" w:hAnsi="Helvetica" w:cs="Times New Roman"/>
                <w:bCs/>
                <w:color w:val="333333"/>
                <w:sz w:val="18"/>
                <w:szCs w:val="18"/>
                <w:lang w:eastAsia="lv-LV"/>
              </w:rPr>
              <w:br/>
              <w:t xml:space="preserve">Pasūtītājs nepieciešamo informāciju par Pretendentu iegūst no publiski pieejamām datu bāzēm. </w:t>
            </w:r>
            <w:r w:rsidRPr="00444CEB">
              <w:rPr>
                <w:rFonts w:ascii="Helvetica" w:eastAsia="Times New Roman" w:hAnsi="Helvetica" w:cs="Times New Roman"/>
                <w:bCs/>
                <w:color w:val="333333"/>
                <w:sz w:val="18"/>
                <w:szCs w:val="18"/>
                <w:lang w:eastAsia="lv-LV"/>
              </w:rPr>
              <w:br/>
              <w:t>Pretendents ir tiesīgs iesniegt izdruku no Pārtikas un veterinārā dienesta (PVD) mājas lapas vai PVD reģistrācijas vai atzīšanas apliecības kopiju par Pretendenta reģistrācijas vai atzīšanas fakta esamību, kas apliecina Pretendenta tiesības atbilstoši Pārtikas aprites uzraudzības likumam piedalīties pārtikas apritē kā piedāvāto pārtikas preču ražotājam un/vai izplatītājam (prasība attiecas uz pretendentiem, kuru darbībai atbilstoši Pārtikas aprites uzraudzības likuma prasībām ir nepieciešama reģistrācija PVD vai atzīšanas fakta saņemšana no PVD puses).</w:t>
            </w:r>
          </w:p>
        </w:tc>
        <w:tc>
          <w:tcPr>
            <w:tcW w:w="1171"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Piedāvājuma vērtības ievade nav paredzēta.</w:t>
            </w:r>
          </w:p>
        </w:tc>
        <w:tc>
          <w:tcPr>
            <w:tcW w:w="1326" w:type="pct"/>
            <w:shd w:val="clear" w:color="auto" w:fill="auto"/>
            <w:vAlign w:val="center"/>
            <w:hideMark/>
          </w:tcPr>
          <w:p w:rsidR="00DA20F3" w:rsidRPr="00444CEB" w:rsidRDefault="00DA20F3" w:rsidP="00DA20F3">
            <w:pPr>
              <w:spacing w:after="0" w:line="240" w:lineRule="auto"/>
              <w:rPr>
                <w:rFonts w:ascii="Times New Roman" w:eastAsia="Times New Roman" w:hAnsi="Times New Roman" w:cs="Times New Roman"/>
                <w:sz w:val="20"/>
                <w:szCs w:val="20"/>
                <w:lang w:eastAsia="lv-LV"/>
              </w:rPr>
            </w:pPr>
            <w:r w:rsidRPr="00444CEB">
              <w:rPr>
                <w:rFonts w:ascii="Times New Roman" w:eastAsia="Times New Roman" w:hAnsi="Times New Roman" w:cs="Times New Roman"/>
                <w:sz w:val="20"/>
                <w:szCs w:val="20"/>
                <w:lang w:eastAsia="lv-LV"/>
              </w:rPr>
              <w:t>Izvēlieties datni</w:t>
            </w:r>
            <w:r w:rsidRPr="00444CEB">
              <w:rPr>
                <w:rFonts w:ascii="Times New Roman" w:eastAsia="Times New Roman" w:hAnsi="Times New Roman" w:cs="Times New Roman"/>
                <w:sz w:val="20"/>
                <w:szCs w:val="20"/>
                <w:lang w:eastAsia="lv-LV"/>
              </w:rPr>
              <w:br/>
              <w:t>Vairākas datnes</w:t>
            </w:r>
            <w:r w:rsidRPr="00444CEB">
              <w:rPr>
                <w:rFonts w:ascii="Times New Roman" w:eastAsia="Times New Roman" w:hAnsi="Times New Roman" w:cs="Times New Roman"/>
                <w:sz w:val="20"/>
                <w:szCs w:val="20"/>
                <w:lang w:eastAsia="lv-LV"/>
              </w:rPr>
              <w:br/>
              <w:t>Jebkura datne</w:t>
            </w:r>
          </w:p>
        </w:tc>
      </w:tr>
      <w:tr w:rsidR="00DA20F3" w:rsidRPr="00444CEB" w:rsidTr="00444C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9.</w:t>
            </w:r>
          </w:p>
        </w:tc>
        <w:tc>
          <w:tcPr>
            <w:tcW w:w="2136"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bCs/>
                <w:color w:val="333333"/>
                <w:sz w:val="18"/>
                <w:szCs w:val="18"/>
                <w:lang w:eastAsia="lv-LV"/>
              </w:rPr>
            </w:pPr>
            <w:r w:rsidRPr="00444CEB">
              <w:rPr>
                <w:rFonts w:ascii="Helvetica" w:eastAsia="Times New Roman" w:hAnsi="Helvetica" w:cs="Times New Roman"/>
                <w:b/>
                <w:bCs/>
                <w:color w:val="333333"/>
                <w:sz w:val="18"/>
                <w:szCs w:val="18"/>
                <w:lang w:eastAsia="lv-LV"/>
              </w:rPr>
              <w:t>Tiesības iesaistīties bioloģiskās pārtikas apritē</w:t>
            </w:r>
            <w:r w:rsidRPr="00444CEB">
              <w:rPr>
                <w:rFonts w:ascii="Helvetica" w:eastAsia="Times New Roman" w:hAnsi="Helvetica" w:cs="Times New Roman"/>
                <w:bCs/>
                <w:color w:val="333333"/>
                <w:sz w:val="18"/>
                <w:szCs w:val="18"/>
                <w:lang w:eastAsia="lv-LV"/>
              </w:rPr>
              <w:br/>
              <w:t xml:space="preserve">Pasūtītājs nepieciešamo informāciju par pretendentu iegūst no publiski pieejamām datu bāzēm. </w:t>
            </w:r>
            <w:r w:rsidRPr="00444CEB">
              <w:rPr>
                <w:rFonts w:ascii="Helvetica" w:eastAsia="Times New Roman" w:hAnsi="Helvetica" w:cs="Times New Roman"/>
                <w:bCs/>
                <w:color w:val="333333"/>
                <w:sz w:val="18"/>
                <w:szCs w:val="18"/>
                <w:lang w:eastAsia="lv-LV"/>
              </w:rPr>
              <w:br/>
            </w:r>
            <w:r w:rsidRPr="00444CEB">
              <w:rPr>
                <w:rFonts w:ascii="Helvetica" w:eastAsia="Times New Roman" w:hAnsi="Helvetica" w:cs="Times New Roman"/>
                <w:bCs/>
                <w:color w:val="333333"/>
                <w:sz w:val="18"/>
                <w:szCs w:val="18"/>
                <w:lang w:eastAsia="lv-LV"/>
              </w:rPr>
              <w:br/>
              <w:t xml:space="preserve">Pretendents ir tiesīgs iesniegt Latvijas Republikā esošo kontroles institūciju ‒ biedrības </w:t>
            </w:r>
            <w:r w:rsidRPr="00444CEB">
              <w:rPr>
                <w:rFonts w:ascii="Helvetica" w:eastAsia="Times New Roman" w:hAnsi="Helvetica" w:cs="Times New Roman"/>
                <w:bCs/>
                <w:color w:val="333333"/>
                <w:sz w:val="18"/>
                <w:szCs w:val="18"/>
                <w:lang w:eastAsia="lv-LV"/>
              </w:rPr>
              <w:lastRenderedPageBreak/>
              <w:t>“Vides kvalitāte” sertifikācijas institūcijas “Vides kvalitāte” vai VSIA “Sertifikācijas un testēšanas centrs” Atbilstības novērtēšanas nodaļas Bioloģiskās lauksaimniecības sektora izsniegtu sertifikāta kopiju vai izdruku no minēto kontroles institūciju mājas lapām, kas apliecina Pretendenta tiesības atbilstoši Pārtikas aprites uzraudzības likumam piedalīties bioloģisku pārtikas produktu apritē kā piedāvāto pārtikas preču ražotājam un/vai izplatītājam (prasība attiecas uz pretendentiem, kuru darbībai atbilstoši Pārtikas aprites uzraudzības likuma prasībām ir nepieciešama šāda veida sertifikācija).</w:t>
            </w:r>
          </w:p>
        </w:tc>
        <w:tc>
          <w:tcPr>
            <w:tcW w:w="1171"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lastRenderedPageBreak/>
              <w:t>Piedāvājuma vērtības ievade nav paredzēta.</w:t>
            </w:r>
          </w:p>
        </w:tc>
        <w:tc>
          <w:tcPr>
            <w:tcW w:w="1326" w:type="pct"/>
            <w:shd w:val="clear" w:color="auto" w:fill="auto"/>
            <w:vAlign w:val="center"/>
            <w:hideMark/>
          </w:tcPr>
          <w:p w:rsidR="00DA20F3" w:rsidRPr="00444CEB" w:rsidRDefault="00DA20F3" w:rsidP="00DA20F3">
            <w:pPr>
              <w:spacing w:after="0" w:line="240" w:lineRule="auto"/>
              <w:rPr>
                <w:rFonts w:ascii="Times New Roman" w:eastAsia="Times New Roman" w:hAnsi="Times New Roman" w:cs="Times New Roman"/>
                <w:sz w:val="20"/>
                <w:szCs w:val="20"/>
                <w:lang w:eastAsia="lv-LV"/>
              </w:rPr>
            </w:pPr>
            <w:r w:rsidRPr="00444CEB">
              <w:rPr>
                <w:rFonts w:ascii="Times New Roman" w:eastAsia="Times New Roman" w:hAnsi="Times New Roman" w:cs="Times New Roman"/>
                <w:sz w:val="20"/>
                <w:szCs w:val="20"/>
                <w:lang w:eastAsia="lv-LV"/>
              </w:rPr>
              <w:t>Izvēlieties datni</w:t>
            </w:r>
            <w:r w:rsidRPr="00444CEB">
              <w:rPr>
                <w:rFonts w:ascii="Times New Roman" w:eastAsia="Times New Roman" w:hAnsi="Times New Roman" w:cs="Times New Roman"/>
                <w:sz w:val="20"/>
                <w:szCs w:val="20"/>
                <w:lang w:eastAsia="lv-LV"/>
              </w:rPr>
              <w:br/>
              <w:t>Vairākas datnes</w:t>
            </w:r>
            <w:r w:rsidRPr="00444CEB">
              <w:rPr>
                <w:rFonts w:ascii="Times New Roman" w:eastAsia="Times New Roman" w:hAnsi="Times New Roman" w:cs="Times New Roman"/>
                <w:sz w:val="20"/>
                <w:szCs w:val="20"/>
                <w:lang w:eastAsia="lv-LV"/>
              </w:rPr>
              <w:br/>
              <w:t>Jebkura datne</w:t>
            </w:r>
          </w:p>
        </w:tc>
      </w:tr>
    </w:tbl>
    <w:p w:rsidR="002A7423" w:rsidRPr="00444CEB" w:rsidRDefault="002A7423">
      <w:pPr>
        <w:rPr>
          <w:b/>
        </w:rPr>
      </w:pPr>
    </w:p>
    <w:p w:rsidR="00DA20F3" w:rsidRPr="00444CEB" w:rsidRDefault="00DA20F3" w:rsidP="00444CEB">
      <w:pPr>
        <w:pStyle w:val="Heading4"/>
        <w:shd w:val="clear" w:color="auto" w:fill="FFFFFF"/>
        <w:spacing w:before="0" w:after="0"/>
        <w:rPr>
          <w:rFonts w:cs="Arial"/>
          <w:b/>
          <w:color w:val="333333"/>
          <w:sz w:val="21"/>
          <w:szCs w:val="21"/>
        </w:rPr>
      </w:pPr>
      <w:r w:rsidRPr="00444CEB">
        <w:rPr>
          <w:rFonts w:cs="Arial"/>
          <w:b/>
          <w:color w:val="333333"/>
          <w:sz w:val="21"/>
          <w:szCs w:val="21"/>
        </w:rPr>
        <w:t>Tehniskā piedāvājuma prasības</w:t>
      </w:r>
    </w:p>
    <w:tbl>
      <w:tblPr>
        <w:tblW w:w="54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88"/>
        <w:gridCol w:w="3853"/>
        <w:gridCol w:w="2128"/>
        <w:gridCol w:w="2409"/>
      </w:tblGrid>
      <w:tr w:rsidR="00444CEB" w:rsidRPr="00444CEB" w:rsidTr="00444CEB">
        <w:tc>
          <w:tcPr>
            <w:tcW w:w="379" w:type="pct"/>
            <w:shd w:val="clear" w:color="auto" w:fill="auto"/>
            <w:tcMar>
              <w:top w:w="0" w:type="dxa"/>
              <w:left w:w="0" w:type="dxa"/>
              <w:bottom w:w="0" w:type="dxa"/>
              <w:right w:w="0" w:type="dxa"/>
            </w:tcMar>
            <w:vAlign w:val="center"/>
          </w:tcPr>
          <w:p w:rsidR="00444CEB" w:rsidRPr="00444CEB" w:rsidRDefault="00444CEB" w:rsidP="009C62A3">
            <w:pPr>
              <w:spacing w:after="255"/>
              <w:jc w:val="center"/>
              <w:rPr>
                <w:rFonts w:ascii="Helvetica" w:hAnsi="Helvetica"/>
                <w:b/>
                <w:color w:val="333333"/>
                <w:sz w:val="18"/>
                <w:szCs w:val="18"/>
              </w:rPr>
            </w:pPr>
            <w:bookmarkStart w:id="0" w:name="_GoBack" w:colFirst="0" w:colLast="3"/>
            <w:proofErr w:type="spellStart"/>
            <w:r w:rsidRPr="00444CEB">
              <w:rPr>
                <w:rFonts w:ascii="Helvetica" w:hAnsi="Helvetica"/>
                <w:b/>
                <w:color w:val="333333"/>
                <w:sz w:val="18"/>
                <w:szCs w:val="18"/>
              </w:rPr>
              <w:t>N.p.k</w:t>
            </w:r>
            <w:proofErr w:type="spellEnd"/>
            <w:r w:rsidRPr="00444CEB">
              <w:rPr>
                <w:rFonts w:ascii="Helvetica" w:hAnsi="Helvetica"/>
                <w:b/>
                <w:color w:val="333333"/>
                <w:sz w:val="18"/>
                <w:szCs w:val="18"/>
              </w:rPr>
              <w:t>.</w:t>
            </w:r>
          </w:p>
        </w:tc>
        <w:tc>
          <w:tcPr>
            <w:tcW w:w="2122" w:type="pct"/>
            <w:shd w:val="clear" w:color="auto" w:fill="auto"/>
            <w:tcMar>
              <w:top w:w="0" w:type="dxa"/>
              <w:left w:w="0" w:type="dxa"/>
              <w:bottom w:w="0" w:type="dxa"/>
              <w:right w:w="0" w:type="dxa"/>
            </w:tcMar>
            <w:vAlign w:val="center"/>
          </w:tcPr>
          <w:p w:rsidR="00444CEB" w:rsidRPr="00444CEB" w:rsidRDefault="00444CEB" w:rsidP="009C62A3">
            <w:pPr>
              <w:spacing w:after="255"/>
              <w:jc w:val="center"/>
              <w:rPr>
                <w:rFonts w:ascii="Helvetica" w:hAnsi="Helvetica"/>
                <w:b/>
                <w:bCs/>
                <w:color w:val="333333"/>
                <w:sz w:val="18"/>
                <w:szCs w:val="18"/>
              </w:rPr>
            </w:pPr>
            <w:r w:rsidRPr="00444CEB">
              <w:rPr>
                <w:rFonts w:ascii="Helvetica" w:hAnsi="Helvetica"/>
                <w:b/>
                <w:bCs/>
                <w:color w:val="333333"/>
                <w:sz w:val="18"/>
                <w:szCs w:val="18"/>
              </w:rPr>
              <w:t>Prasības</w:t>
            </w:r>
          </w:p>
        </w:tc>
        <w:tc>
          <w:tcPr>
            <w:tcW w:w="1172" w:type="pct"/>
            <w:shd w:val="clear" w:color="auto" w:fill="auto"/>
            <w:tcMar>
              <w:top w:w="0" w:type="dxa"/>
              <w:left w:w="0" w:type="dxa"/>
              <w:bottom w:w="0" w:type="dxa"/>
              <w:right w:w="0" w:type="dxa"/>
            </w:tcMar>
            <w:vAlign w:val="center"/>
          </w:tcPr>
          <w:p w:rsidR="00444CEB" w:rsidRPr="00444CEB" w:rsidRDefault="00444CEB" w:rsidP="009C62A3">
            <w:pPr>
              <w:spacing w:after="255"/>
              <w:jc w:val="center"/>
              <w:rPr>
                <w:rFonts w:ascii="Helvetica" w:hAnsi="Helvetica"/>
                <w:b/>
                <w:color w:val="333333"/>
                <w:sz w:val="18"/>
                <w:szCs w:val="18"/>
              </w:rPr>
            </w:pPr>
            <w:r w:rsidRPr="00444CEB">
              <w:rPr>
                <w:rFonts w:ascii="Helvetica" w:hAnsi="Helvetica"/>
                <w:b/>
                <w:color w:val="333333"/>
                <w:sz w:val="18"/>
                <w:szCs w:val="18"/>
              </w:rPr>
              <w:t>Ievadlauks</w:t>
            </w:r>
          </w:p>
        </w:tc>
        <w:tc>
          <w:tcPr>
            <w:tcW w:w="1327" w:type="pct"/>
            <w:shd w:val="clear" w:color="auto" w:fill="auto"/>
            <w:tcMar>
              <w:top w:w="0" w:type="dxa"/>
              <w:left w:w="0" w:type="dxa"/>
              <w:bottom w:w="0" w:type="dxa"/>
              <w:right w:w="0" w:type="dxa"/>
            </w:tcMar>
            <w:vAlign w:val="center"/>
          </w:tcPr>
          <w:p w:rsidR="00444CEB" w:rsidRPr="00444CEB" w:rsidRDefault="00444CEB" w:rsidP="009C62A3">
            <w:pPr>
              <w:spacing w:after="255"/>
              <w:jc w:val="center"/>
              <w:rPr>
                <w:rFonts w:ascii="Helvetica" w:hAnsi="Helvetica"/>
                <w:b/>
                <w:color w:val="333333"/>
                <w:sz w:val="18"/>
                <w:szCs w:val="18"/>
              </w:rPr>
            </w:pPr>
            <w:r w:rsidRPr="00444CEB">
              <w:rPr>
                <w:rFonts w:ascii="Helvetica" w:hAnsi="Helvetica"/>
                <w:b/>
                <w:color w:val="333333"/>
                <w:sz w:val="18"/>
                <w:szCs w:val="18"/>
              </w:rPr>
              <w:t>Dokumenti</w:t>
            </w:r>
          </w:p>
        </w:tc>
      </w:tr>
      <w:bookmarkEnd w:id="0"/>
      <w:tr w:rsidR="00DA20F3" w:rsidRPr="00444CEB" w:rsidTr="00444CEB">
        <w:tc>
          <w:tcPr>
            <w:tcW w:w="379"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1.</w:t>
            </w:r>
          </w:p>
        </w:tc>
        <w:tc>
          <w:tcPr>
            <w:tcW w:w="2122"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b/>
                <w:bCs/>
                <w:color w:val="333333"/>
                <w:sz w:val="18"/>
                <w:szCs w:val="18"/>
                <w:lang w:eastAsia="lv-LV"/>
              </w:rPr>
              <w:t>Tehniskais piedāvājums 1.daļai</w:t>
            </w:r>
            <w:r w:rsidRPr="00444CEB">
              <w:rPr>
                <w:rFonts w:ascii="Helvetica" w:eastAsia="Times New Roman" w:hAnsi="Helvetica" w:cs="Times New Roman"/>
                <w:color w:val="333333"/>
                <w:sz w:val="18"/>
                <w:szCs w:val="18"/>
                <w:lang w:eastAsia="lv-LV"/>
              </w:rPr>
              <w:br/>
              <w:t>Tehniskais piedāvājums jāsagatavo atbilstoši prasībai pievienotajai veidlapai. Piedāvājums jāparaksta ar drošu elektronisko parakstu un laika zīmogu tā, lai datne saturētu vismaz ar Microsoft Excel 2010 nolasāmu failu.</w:t>
            </w:r>
          </w:p>
        </w:tc>
        <w:tc>
          <w:tcPr>
            <w:tcW w:w="1172"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Piedāvājuma vērtības ievade nav paredzēta.</w:t>
            </w:r>
          </w:p>
        </w:tc>
        <w:tc>
          <w:tcPr>
            <w:tcW w:w="1327"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Izvēlieties datni</w:t>
            </w:r>
            <w:r w:rsidRPr="00444CEB">
              <w:rPr>
                <w:rFonts w:ascii="Helvetica" w:eastAsia="Times New Roman" w:hAnsi="Helvetica" w:cs="Times New Roman"/>
                <w:color w:val="333333"/>
                <w:sz w:val="18"/>
                <w:szCs w:val="18"/>
                <w:lang w:eastAsia="lv-LV"/>
              </w:rPr>
              <w:br/>
            </w:r>
            <w:r w:rsidRPr="00444CEB">
              <w:rPr>
                <w:rFonts w:ascii="Helvetica" w:eastAsia="Times New Roman" w:hAnsi="Helvetica" w:cs="Times New Roman"/>
                <w:i/>
                <w:iCs/>
                <w:color w:val="333333"/>
                <w:sz w:val="18"/>
                <w:szCs w:val="18"/>
                <w:lang w:eastAsia="lv-LV"/>
              </w:rPr>
              <w:t>Viena datne</w:t>
            </w:r>
            <w:r w:rsidRPr="00444CEB">
              <w:rPr>
                <w:rFonts w:ascii="Helvetica" w:eastAsia="Times New Roman" w:hAnsi="Helvetica" w:cs="Times New Roman"/>
                <w:i/>
                <w:iCs/>
                <w:color w:val="333333"/>
                <w:sz w:val="18"/>
                <w:szCs w:val="18"/>
                <w:lang w:eastAsia="lv-LV"/>
              </w:rPr>
              <w:br/>
              <w:t>Jebkura datne</w:t>
            </w:r>
            <w:r w:rsidRPr="00444CEB">
              <w:rPr>
                <w:rFonts w:ascii="Helvetica" w:eastAsia="Times New Roman" w:hAnsi="Helvetica" w:cs="Times New Roman"/>
                <w:i/>
                <w:iCs/>
                <w:color w:val="333333"/>
                <w:sz w:val="18"/>
                <w:szCs w:val="18"/>
                <w:lang w:eastAsia="lv-LV"/>
              </w:rPr>
              <w:br/>
            </w:r>
            <w:proofErr w:type="spellStart"/>
            <w:r w:rsidRPr="00444CEB">
              <w:rPr>
                <w:rFonts w:ascii="Helvetica" w:eastAsia="Times New Roman" w:hAnsi="Helvetica" w:cs="Times New Roman"/>
                <w:i/>
                <w:iCs/>
                <w:color w:val="333333"/>
                <w:sz w:val="18"/>
                <w:szCs w:val="18"/>
                <w:lang w:eastAsia="lv-LV"/>
              </w:rPr>
              <w:t>e_paraksts</w:t>
            </w:r>
            <w:proofErr w:type="spellEnd"/>
            <w:r w:rsidRPr="00444CEB">
              <w:rPr>
                <w:rFonts w:ascii="Helvetica" w:eastAsia="Times New Roman" w:hAnsi="Helvetica" w:cs="Times New Roman"/>
                <w:i/>
                <w:iCs/>
                <w:color w:val="333333"/>
                <w:sz w:val="18"/>
                <w:szCs w:val="18"/>
                <w:lang w:eastAsia="lv-LV"/>
              </w:rPr>
              <w:t xml:space="preserve"> EDOC</w:t>
            </w:r>
            <w:r w:rsidRPr="00444CEB">
              <w:rPr>
                <w:rFonts w:ascii="Helvetica" w:eastAsia="Times New Roman" w:hAnsi="Helvetica" w:cs="Times New Roman"/>
                <w:i/>
                <w:iCs/>
                <w:color w:val="333333"/>
                <w:sz w:val="18"/>
                <w:szCs w:val="18"/>
                <w:lang w:eastAsia="lv-LV"/>
              </w:rPr>
              <w:br/>
            </w:r>
            <w:r w:rsidRPr="00444CEB">
              <w:rPr>
                <w:rFonts w:ascii="Helvetica" w:eastAsia="Times New Roman" w:hAnsi="Helvetica" w:cs="Times New Roman"/>
                <w:color w:val="333333"/>
                <w:sz w:val="18"/>
                <w:szCs w:val="18"/>
                <w:lang w:eastAsia="lv-LV"/>
              </w:rPr>
              <w:t>Dokumenta veidnes:</w:t>
            </w:r>
            <w:r w:rsidRPr="00444CEB">
              <w:rPr>
                <w:rFonts w:ascii="Helvetica" w:eastAsia="Times New Roman" w:hAnsi="Helvetica" w:cs="Times New Roman"/>
                <w:color w:val="333333"/>
                <w:sz w:val="18"/>
                <w:szCs w:val="18"/>
                <w:lang w:eastAsia="lv-LV"/>
              </w:rPr>
              <w:br/>
              <w:t>Tehniskā specifikācija 1.daļai / Tehniskā piedāvājuma veidlapa 1.daļai</w:t>
            </w:r>
          </w:p>
        </w:tc>
      </w:tr>
      <w:tr w:rsidR="00DA20F3" w:rsidRPr="00444CEB" w:rsidTr="00444CEB">
        <w:tc>
          <w:tcPr>
            <w:tcW w:w="379"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2.</w:t>
            </w:r>
          </w:p>
        </w:tc>
        <w:tc>
          <w:tcPr>
            <w:tcW w:w="2122"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bCs/>
                <w:color w:val="333333"/>
                <w:sz w:val="18"/>
                <w:szCs w:val="18"/>
                <w:lang w:eastAsia="lv-LV"/>
              </w:rPr>
            </w:pPr>
            <w:r w:rsidRPr="00444CEB">
              <w:rPr>
                <w:rFonts w:ascii="Helvetica" w:eastAsia="Times New Roman" w:hAnsi="Helvetica" w:cs="Times New Roman"/>
                <w:b/>
                <w:bCs/>
                <w:color w:val="333333"/>
                <w:sz w:val="18"/>
                <w:szCs w:val="18"/>
                <w:lang w:eastAsia="lv-LV"/>
              </w:rPr>
              <w:t>Tehniskais piedāvājums 2.daļai</w:t>
            </w:r>
            <w:r w:rsidRPr="00444CEB">
              <w:rPr>
                <w:rFonts w:ascii="Helvetica" w:eastAsia="Times New Roman" w:hAnsi="Helvetica" w:cs="Times New Roman"/>
                <w:bCs/>
                <w:color w:val="333333"/>
                <w:sz w:val="18"/>
                <w:szCs w:val="18"/>
                <w:lang w:eastAsia="lv-LV"/>
              </w:rPr>
              <w:br/>
              <w:t>Tehniskais piedāvājums jāsagatavo atbilstoši prasībai pievienotajai veidlapai. Piedāvājums jāparaksta ar drošu elektronisko parakstu un laika zīmogu tā, lai datne saturētu vismaz ar Microsoft Excel 2010 nolasāmu failu.</w:t>
            </w:r>
          </w:p>
        </w:tc>
        <w:tc>
          <w:tcPr>
            <w:tcW w:w="1172"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Piedāvājuma vērtības ievade nav paredzēta.</w:t>
            </w:r>
          </w:p>
        </w:tc>
        <w:tc>
          <w:tcPr>
            <w:tcW w:w="1327"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Izvēlieties datni</w:t>
            </w:r>
            <w:r w:rsidRPr="00444CEB">
              <w:rPr>
                <w:rFonts w:ascii="Helvetica" w:eastAsia="Times New Roman" w:hAnsi="Helvetica" w:cs="Times New Roman"/>
                <w:color w:val="333333"/>
                <w:sz w:val="18"/>
                <w:szCs w:val="18"/>
                <w:lang w:eastAsia="lv-LV"/>
              </w:rPr>
              <w:br/>
              <w:t>Viena datne</w:t>
            </w:r>
            <w:r w:rsidRPr="00444CEB">
              <w:rPr>
                <w:rFonts w:ascii="Helvetica" w:eastAsia="Times New Roman" w:hAnsi="Helvetica" w:cs="Times New Roman"/>
                <w:color w:val="333333"/>
                <w:sz w:val="18"/>
                <w:szCs w:val="18"/>
                <w:lang w:eastAsia="lv-LV"/>
              </w:rPr>
              <w:br/>
              <w:t>Jebkura datne</w:t>
            </w:r>
            <w:r w:rsidRPr="00444CEB">
              <w:rPr>
                <w:rFonts w:ascii="Helvetica" w:eastAsia="Times New Roman" w:hAnsi="Helvetica" w:cs="Times New Roman"/>
                <w:color w:val="333333"/>
                <w:sz w:val="18"/>
                <w:szCs w:val="18"/>
                <w:lang w:eastAsia="lv-LV"/>
              </w:rPr>
              <w:br/>
            </w:r>
            <w:proofErr w:type="spellStart"/>
            <w:r w:rsidRPr="00444CEB">
              <w:rPr>
                <w:rFonts w:ascii="Helvetica" w:eastAsia="Times New Roman" w:hAnsi="Helvetica" w:cs="Times New Roman"/>
                <w:color w:val="333333"/>
                <w:sz w:val="18"/>
                <w:szCs w:val="18"/>
                <w:lang w:eastAsia="lv-LV"/>
              </w:rPr>
              <w:t>e_paraksts</w:t>
            </w:r>
            <w:proofErr w:type="spellEnd"/>
            <w:r w:rsidRPr="00444CEB">
              <w:rPr>
                <w:rFonts w:ascii="Helvetica" w:eastAsia="Times New Roman" w:hAnsi="Helvetica" w:cs="Times New Roman"/>
                <w:color w:val="333333"/>
                <w:sz w:val="18"/>
                <w:szCs w:val="18"/>
                <w:lang w:eastAsia="lv-LV"/>
              </w:rPr>
              <w:t xml:space="preserve"> EDOC</w:t>
            </w:r>
            <w:r w:rsidRPr="00444CEB">
              <w:rPr>
                <w:rFonts w:ascii="Helvetica" w:eastAsia="Times New Roman" w:hAnsi="Helvetica" w:cs="Times New Roman"/>
                <w:color w:val="333333"/>
                <w:sz w:val="18"/>
                <w:szCs w:val="18"/>
                <w:lang w:eastAsia="lv-LV"/>
              </w:rPr>
              <w:br/>
              <w:t>Dokumenta veidnes:</w:t>
            </w:r>
            <w:r w:rsidRPr="00444CEB">
              <w:rPr>
                <w:rFonts w:ascii="Helvetica" w:eastAsia="Times New Roman" w:hAnsi="Helvetica" w:cs="Times New Roman"/>
                <w:color w:val="333333"/>
                <w:sz w:val="18"/>
                <w:szCs w:val="18"/>
                <w:lang w:eastAsia="lv-LV"/>
              </w:rPr>
              <w:br/>
              <w:t>Tehniskā specifikācija 2.daļai / Tehniskā piedāvājuma veidlapa 2.daļai</w:t>
            </w:r>
          </w:p>
        </w:tc>
      </w:tr>
      <w:tr w:rsidR="00DA20F3" w:rsidRPr="00444CEB" w:rsidTr="00444CEB">
        <w:tc>
          <w:tcPr>
            <w:tcW w:w="379"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3.</w:t>
            </w:r>
          </w:p>
        </w:tc>
        <w:tc>
          <w:tcPr>
            <w:tcW w:w="2122"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bCs/>
                <w:color w:val="333333"/>
                <w:sz w:val="18"/>
                <w:szCs w:val="18"/>
                <w:lang w:eastAsia="lv-LV"/>
              </w:rPr>
            </w:pPr>
            <w:r w:rsidRPr="00444CEB">
              <w:rPr>
                <w:rFonts w:ascii="Helvetica" w:eastAsia="Times New Roman" w:hAnsi="Helvetica" w:cs="Times New Roman"/>
                <w:b/>
                <w:bCs/>
                <w:color w:val="333333"/>
                <w:sz w:val="18"/>
                <w:szCs w:val="18"/>
                <w:lang w:eastAsia="lv-LV"/>
              </w:rPr>
              <w:t>Tehniskais piedāvājums 3.daļai</w:t>
            </w:r>
            <w:r w:rsidRPr="00444CEB">
              <w:rPr>
                <w:rFonts w:ascii="Helvetica" w:eastAsia="Times New Roman" w:hAnsi="Helvetica" w:cs="Times New Roman"/>
                <w:bCs/>
                <w:color w:val="333333"/>
                <w:sz w:val="18"/>
                <w:szCs w:val="18"/>
                <w:lang w:eastAsia="lv-LV"/>
              </w:rPr>
              <w:br/>
              <w:t>Tehniskais piedāvājums jāsagatavo atbilstoši prasībai pievienotajai veidlapai. Piedāvājums jāparaksta ar drošu elektronisko parakstu un laika zīmogu tā, lai datne saturētu vismaz ar Microsoft Excel 2010 nolasāmu failu.</w:t>
            </w:r>
          </w:p>
        </w:tc>
        <w:tc>
          <w:tcPr>
            <w:tcW w:w="1172"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Piedāvājuma vērtības ievade nav paredzēta.</w:t>
            </w:r>
          </w:p>
        </w:tc>
        <w:tc>
          <w:tcPr>
            <w:tcW w:w="1327"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Izvēlieties datni</w:t>
            </w:r>
            <w:r w:rsidRPr="00444CEB">
              <w:rPr>
                <w:rFonts w:ascii="Helvetica" w:eastAsia="Times New Roman" w:hAnsi="Helvetica" w:cs="Times New Roman"/>
                <w:color w:val="333333"/>
                <w:sz w:val="18"/>
                <w:szCs w:val="18"/>
                <w:lang w:eastAsia="lv-LV"/>
              </w:rPr>
              <w:br/>
              <w:t>Viena datne</w:t>
            </w:r>
            <w:r w:rsidRPr="00444CEB">
              <w:rPr>
                <w:rFonts w:ascii="Helvetica" w:eastAsia="Times New Roman" w:hAnsi="Helvetica" w:cs="Times New Roman"/>
                <w:color w:val="333333"/>
                <w:sz w:val="18"/>
                <w:szCs w:val="18"/>
                <w:lang w:eastAsia="lv-LV"/>
              </w:rPr>
              <w:br/>
              <w:t>Jebkura datne</w:t>
            </w:r>
            <w:r w:rsidRPr="00444CEB">
              <w:rPr>
                <w:rFonts w:ascii="Helvetica" w:eastAsia="Times New Roman" w:hAnsi="Helvetica" w:cs="Times New Roman"/>
                <w:color w:val="333333"/>
                <w:sz w:val="18"/>
                <w:szCs w:val="18"/>
                <w:lang w:eastAsia="lv-LV"/>
              </w:rPr>
              <w:br/>
            </w:r>
            <w:proofErr w:type="spellStart"/>
            <w:r w:rsidRPr="00444CEB">
              <w:rPr>
                <w:rFonts w:ascii="Helvetica" w:eastAsia="Times New Roman" w:hAnsi="Helvetica" w:cs="Times New Roman"/>
                <w:color w:val="333333"/>
                <w:sz w:val="18"/>
                <w:szCs w:val="18"/>
                <w:lang w:eastAsia="lv-LV"/>
              </w:rPr>
              <w:t>e_paraksts</w:t>
            </w:r>
            <w:proofErr w:type="spellEnd"/>
            <w:r w:rsidRPr="00444CEB">
              <w:rPr>
                <w:rFonts w:ascii="Helvetica" w:eastAsia="Times New Roman" w:hAnsi="Helvetica" w:cs="Times New Roman"/>
                <w:color w:val="333333"/>
                <w:sz w:val="18"/>
                <w:szCs w:val="18"/>
                <w:lang w:eastAsia="lv-LV"/>
              </w:rPr>
              <w:t xml:space="preserve"> EDOC</w:t>
            </w:r>
            <w:r w:rsidRPr="00444CEB">
              <w:rPr>
                <w:rFonts w:ascii="Helvetica" w:eastAsia="Times New Roman" w:hAnsi="Helvetica" w:cs="Times New Roman"/>
                <w:color w:val="333333"/>
                <w:sz w:val="18"/>
                <w:szCs w:val="18"/>
                <w:lang w:eastAsia="lv-LV"/>
              </w:rPr>
              <w:br/>
              <w:t>Dokumenta veidnes:</w:t>
            </w:r>
            <w:r w:rsidRPr="00444CEB">
              <w:rPr>
                <w:rFonts w:ascii="Helvetica" w:eastAsia="Times New Roman" w:hAnsi="Helvetica" w:cs="Times New Roman"/>
                <w:color w:val="333333"/>
                <w:sz w:val="18"/>
                <w:szCs w:val="18"/>
                <w:lang w:eastAsia="lv-LV"/>
              </w:rPr>
              <w:br/>
              <w:t>Tehniskā specifikācija 3.daļai / Tehniskā piedāvājuma veidlapa 3.daļai</w:t>
            </w:r>
          </w:p>
        </w:tc>
      </w:tr>
      <w:tr w:rsidR="00DA20F3" w:rsidRPr="00444CEB" w:rsidTr="00444CEB">
        <w:tc>
          <w:tcPr>
            <w:tcW w:w="379"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4.</w:t>
            </w:r>
          </w:p>
        </w:tc>
        <w:tc>
          <w:tcPr>
            <w:tcW w:w="2122"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bCs/>
                <w:color w:val="333333"/>
                <w:sz w:val="18"/>
                <w:szCs w:val="18"/>
                <w:lang w:eastAsia="lv-LV"/>
              </w:rPr>
            </w:pPr>
            <w:r w:rsidRPr="00444CEB">
              <w:rPr>
                <w:rFonts w:ascii="Helvetica" w:eastAsia="Times New Roman" w:hAnsi="Helvetica" w:cs="Times New Roman"/>
                <w:b/>
                <w:bCs/>
                <w:color w:val="333333"/>
                <w:sz w:val="18"/>
                <w:szCs w:val="18"/>
                <w:lang w:eastAsia="lv-LV"/>
              </w:rPr>
              <w:t>Tehniskais piedāvājums 4.daļai</w:t>
            </w:r>
            <w:r w:rsidRPr="00444CEB">
              <w:rPr>
                <w:rFonts w:ascii="Helvetica" w:eastAsia="Times New Roman" w:hAnsi="Helvetica" w:cs="Times New Roman"/>
                <w:bCs/>
                <w:color w:val="333333"/>
                <w:sz w:val="18"/>
                <w:szCs w:val="18"/>
                <w:lang w:eastAsia="lv-LV"/>
              </w:rPr>
              <w:br/>
              <w:t>Tehniskais piedāvājums jāsagatavo atbilstoši prasībai pievienotajai veidlapai. Piedāvājums jāparaksta ar drošu elektronisko parakstu un laika zīmogu tā, lai datne saturētu vismaz ar Microsoft Excel 2010 nolasāmu failu.</w:t>
            </w:r>
          </w:p>
        </w:tc>
        <w:tc>
          <w:tcPr>
            <w:tcW w:w="1172"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Piedāvājuma vērtības ievade nav paredzēta.</w:t>
            </w:r>
          </w:p>
        </w:tc>
        <w:tc>
          <w:tcPr>
            <w:tcW w:w="1327"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Izvēlieties datni</w:t>
            </w:r>
            <w:r w:rsidRPr="00444CEB">
              <w:rPr>
                <w:rFonts w:ascii="Helvetica" w:eastAsia="Times New Roman" w:hAnsi="Helvetica" w:cs="Times New Roman"/>
                <w:color w:val="333333"/>
                <w:sz w:val="18"/>
                <w:szCs w:val="18"/>
                <w:lang w:eastAsia="lv-LV"/>
              </w:rPr>
              <w:br/>
              <w:t>Viena datne</w:t>
            </w:r>
            <w:r w:rsidRPr="00444CEB">
              <w:rPr>
                <w:rFonts w:ascii="Helvetica" w:eastAsia="Times New Roman" w:hAnsi="Helvetica" w:cs="Times New Roman"/>
                <w:color w:val="333333"/>
                <w:sz w:val="18"/>
                <w:szCs w:val="18"/>
                <w:lang w:eastAsia="lv-LV"/>
              </w:rPr>
              <w:br/>
              <w:t>Jebkura datne</w:t>
            </w:r>
            <w:r w:rsidRPr="00444CEB">
              <w:rPr>
                <w:rFonts w:ascii="Helvetica" w:eastAsia="Times New Roman" w:hAnsi="Helvetica" w:cs="Times New Roman"/>
                <w:color w:val="333333"/>
                <w:sz w:val="18"/>
                <w:szCs w:val="18"/>
                <w:lang w:eastAsia="lv-LV"/>
              </w:rPr>
              <w:br/>
            </w:r>
            <w:proofErr w:type="spellStart"/>
            <w:r w:rsidRPr="00444CEB">
              <w:rPr>
                <w:rFonts w:ascii="Helvetica" w:eastAsia="Times New Roman" w:hAnsi="Helvetica" w:cs="Times New Roman"/>
                <w:color w:val="333333"/>
                <w:sz w:val="18"/>
                <w:szCs w:val="18"/>
                <w:lang w:eastAsia="lv-LV"/>
              </w:rPr>
              <w:t>e_paraksts</w:t>
            </w:r>
            <w:proofErr w:type="spellEnd"/>
            <w:r w:rsidRPr="00444CEB">
              <w:rPr>
                <w:rFonts w:ascii="Helvetica" w:eastAsia="Times New Roman" w:hAnsi="Helvetica" w:cs="Times New Roman"/>
                <w:color w:val="333333"/>
                <w:sz w:val="18"/>
                <w:szCs w:val="18"/>
                <w:lang w:eastAsia="lv-LV"/>
              </w:rPr>
              <w:t xml:space="preserve"> EDOC</w:t>
            </w:r>
            <w:r w:rsidRPr="00444CEB">
              <w:rPr>
                <w:rFonts w:ascii="Helvetica" w:eastAsia="Times New Roman" w:hAnsi="Helvetica" w:cs="Times New Roman"/>
                <w:color w:val="333333"/>
                <w:sz w:val="18"/>
                <w:szCs w:val="18"/>
                <w:lang w:eastAsia="lv-LV"/>
              </w:rPr>
              <w:br/>
              <w:t>Dokumenta veidnes:</w:t>
            </w:r>
            <w:r w:rsidRPr="00444CEB">
              <w:rPr>
                <w:rFonts w:ascii="Helvetica" w:eastAsia="Times New Roman" w:hAnsi="Helvetica" w:cs="Times New Roman"/>
                <w:color w:val="333333"/>
                <w:sz w:val="18"/>
                <w:szCs w:val="18"/>
                <w:lang w:eastAsia="lv-LV"/>
              </w:rPr>
              <w:br/>
              <w:t>Tehniskā specifikācija 4.daļai / Tehniskā piedāvājuma veidlapa 4.daļai</w:t>
            </w:r>
          </w:p>
        </w:tc>
      </w:tr>
      <w:tr w:rsidR="00DA20F3" w:rsidRPr="00444CEB" w:rsidTr="00444CEB">
        <w:tc>
          <w:tcPr>
            <w:tcW w:w="379"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5.</w:t>
            </w:r>
          </w:p>
        </w:tc>
        <w:tc>
          <w:tcPr>
            <w:tcW w:w="2122"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bCs/>
                <w:color w:val="333333"/>
                <w:sz w:val="18"/>
                <w:szCs w:val="18"/>
                <w:lang w:eastAsia="lv-LV"/>
              </w:rPr>
            </w:pPr>
            <w:r w:rsidRPr="00444CEB">
              <w:rPr>
                <w:rFonts w:ascii="Helvetica" w:eastAsia="Times New Roman" w:hAnsi="Helvetica" w:cs="Times New Roman"/>
                <w:b/>
                <w:bCs/>
                <w:color w:val="333333"/>
                <w:sz w:val="18"/>
                <w:szCs w:val="18"/>
                <w:lang w:eastAsia="lv-LV"/>
              </w:rPr>
              <w:t>Tehniskais piedāvājums 5.daļai</w:t>
            </w:r>
            <w:r w:rsidRPr="00444CEB">
              <w:rPr>
                <w:rFonts w:ascii="Helvetica" w:eastAsia="Times New Roman" w:hAnsi="Helvetica" w:cs="Times New Roman"/>
                <w:bCs/>
                <w:color w:val="333333"/>
                <w:sz w:val="18"/>
                <w:szCs w:val="18"/>
                <w:lang w:eastAsia="lv-LV"/>
              </w:rPr>
              <w:br/>
              <w:t>Tehniskais piedāvājums jāsagatavo atbilstoši prasībai pievienotajai veidlapai. Piedāvājums jāparaksta ar drošu elektronisko parakstu un laika zīmogu tā, lai datne saturētu vismaz ar Microsoft Excel 2010 nolasāmu failu.</w:t>
            </w:r>
          </w:p>
        </w:tc>
        <w:tc>
          <w:tcPr>
            <w:tcW w:w="1172"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Piedāvājuma vērtības ievade nav paredzēta.</w:t>
            </w:r>
          </w:p>
        </w:tc>
        <w:tc>
          <w:tcPr>
            <w:tcW w:w="1327"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Izvēlieties datni</w:t>
            </w:r>
            <w:r w:rsidRPr="00444CEB">
              <w:rPr>
                <w:rFonts w:ascii="Helvetica" w:eastAsia="Times New Roman" w:hAnsi="Helvetica" w:cs="Times New Roman"/>
                <w:color w:val="333333"/>
                <w:sz w:val="18"/>
                <w:szCs w:val="18"/>
                <w:lang w:eastAsia="lv-LV"/>
              </w:rPr>
              <w:br/>
              <w:t>Viena datne</w:t>
            </w:r>
            <w:r w:rsidRPr="00444CEB">
              <w:rPr>
                <w:rFonts w:ascii="Helvetica" w:eastAsia="Times New Roman" w:hAnsi="Helvetica" w:cs="Times New Roman"/>
                <w:color w:val="333333"/>
                <w:sz w:val="18"/>
                <w:szCs w:val="18"/>
                <w:lang w:eastAsia="lv-LV"/>
              </w:rPr>
              <w:br/>
              <w:t>Jebkura datne</w:t>
            </w:r>
            <w:r w:rsidRPr="00444CEB">
              <w:rPr>
                <w:rFonts w:ascii="Helvetica" w:eastAsia="Times New Roman" w:hAnsi="Helvetica" w:cs="Times New Roman"/>
                <w:color w:val="333333"/>
                <w:sz w:val="18"/>
                <w:szCs w:val="18"/>
                <w:lang w:eastAsia="lv-LV"/>
              </w:rPr>
              <w:br/>
            </w:r>
            <w:proofErr w:type="spellStart"/>
            <w:r w:rsidRPr="00444CEB">
              <w:rPr>
                <w:rFonts w:ascii="Helvetica" w:eastAsia="Times New Roman" w:hAnsi="Helvetica" w:cs="Times New Roman"/>
                <w:color w:val="333333"/>
                <w:sz w:val="18"/>
                <w:szCs w:val="18"/>
                <w:lang w:eastAsia="lv-LV"/>
              </w:rPr>
              <w:t>e_paraksts</w:t>
            </w:r>
            <w:proofErr w:type="spellEnd"/>
            <w:r w:rsidRPr="00444CEB">
              <w:rPr>
                <w:rFonts w:ascii="Helvetica" w:eastAsia="Times New Roman" w:hAnsi="Helvetica" w:cs="Times New Roman"/>
                <w:color w:val="333333"/>
                <w:sz w:val="18"/>
                <w:szCs w:val="18"/>
                <w:lang w:eastAsia="lv-LV"/>
              </w:rPr>
              <w:t xml:space="preserve"> EDOC</w:t>
            </w:r>
            <w:r w:rsidRPr="00444CEB">
              <w:rPr>
                <w:rFonts w:ascii="Helvetica" w:eastAsia="Times New Roman" w:hAnsi="Helvetica" w:cs="Times New Roman"/>
                <w:color w:val="333333"/>
                <w:sz w:val="18"/>
                <w:szCs w:val="18"/>
                <w:lang w:eastAsia="lv-LV"/>
              </w:rPr>
              <w:br/>
              <w:t>Dokumenta veidnes:</w:t>
            </w:r>
            <w:r w:rsidRPr="00444CEB">
              <w:rPr>
                <w:rFonts w:ascii="Helvetica" w:eastAsia="Times New Roman" w:hAnsi="Helvetica" w:cs="Times New Roman"/>
                <w:color w:val="333333"/>
                <w:sz w:val="18"/>
                <w:szCs w:val="18"/>
                <w:lang w:eastAsia="lv-LV"/>
              </w:rPr>
              <w:br/>
              <w:t xml:space="preserve">Tehniskā specifikācija 5.daļai / Tehniskā piedāvājuma </w:t>
            </w:r>
            <w:r w:rsidRPr="00444CEB">
              <w:rPr>
                <w:rFonts w:ascii="Helvetica" w:eastAsia="Times New Roman" w:hAnsi="Helvetica" w:cs="Times New Roman"/>
                <w:color w:val="333333"/>
                <w:sz w:val="18"/>
                <w:szCs w:val="18"/>
                <w:lang w:eastAsia="lv-LV"/>
              </w:rPr>
              <w:lastRenderedPageBreak/>
              <w:t>veidlapa 5.daļai</w:t>
            </w:r>
          </w:p>
        </w:tc>
      </w:tr>
      <w:tr w:rsidR="00DA20F3" w:rsidRPr="00444CEB" w:rsidTr="00444CEB">
        <w:tc>
          <w:tcPr>
            <w:tcW w:w="379"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lastRenderedPageBreak/>
              <w:t>6.</w:t>
            </w:r>
          </w:p>
        </w:tc>
        <w:tc>
          <w:tcPr>
            <w:tcW w:w="2122"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bCs/>
                <w:color w:val="333333"/>
                <w:sz w:val="18"/>
                <w:szCs w:val="18"/>
                <w:lang w:eastAsia="lv-LV"/>
              </w:rPr>
            </w:pPr>
            <w:r w:rsidRPr="00444CEB">
              <w:rPr>
                <w:rFonts w:ascii="Helvetica" w:eastAsia="Times New Roman" w:hAnsi="Helvetica" w:cs="Times New Roman"/>
                <w:b/>
                <w:bCs/>
                <w:color w:val="333333"/>
                <w:sz w:val="18"/>
                <w:szCs w:val="18"/>
                <w:lang w:eastAsia="lv-LV"/>
              </w:rPr>
              <w:t>Tehniskais piedāvājums 6.daļai</w:t>
            </w:r>
            <w:r w:rsidRPr="00444CEB">
              <w:rPr>
                <w:rFonts w:ascii="Helvetica" w:eastAsia="Times New Roman" w:hAnsi="Helvetica" w:cs="Times New Roman"/>
                <w:bCs/>
                <w:color w:val="333333"/>
                <w:sz w:val="18"/>
                <w:szCs w:val="18"/>
                <w:lang w:eastAsia="lv-LV"/>
              </w:rPr>
              <w:br/>
              <w:t>Tehniskais piedāvājums jāsagatavo atbilstoši prasībai pievienotajai veidlapai. Piedāvājums jāparaksta ar drošu elektronisko parakstu un laika zīmogu tā, lai datne saturētu vismaz ar Microsoft Excel 2010 nolasāmu failu.</w:t>
            </w:r>
          </w:p>
        </w:tc>
        <w:tc>
          <w:tcPr>
            <w:tcW w:w="1172"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Piedāvājuma vērtības ievade nav paredzēta.</w:t>
            </w:r>
          </w:p>
        </w:tc>
        <w:tc>
          <w:tcPr>
            <w:tcW w:w="1327"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Izvēlieties datni</w:t>
            </w:r>
            <w:r w:rsidRPr="00444CEB">
              <w:rPr>
                <w:rFonts w:ascii="Helvetica" w:eastAsia="Times New Roman" w:hAnsi="Helvetica" w:cs="Times New Roman"/>
                <w:color w:val="333333"/>
                <w:sz w:val="18"/>
                <w:szCs w:val="18"/>
                <w:lang w:eastAsia="lv-LV"/>
              </w:rPr>
              <w:br/>
              <w:t>Viena datne</w:t>
            </w:r>
            <w:r w:rsidRPr="00444CEB">
              <w:rPr>
                <w:rFonts w:ascii="Helvetica" w:eastAsia="Times New Roman" w:hAnsi="Helvetica" w:cs="Times New Roman"/>
                <w:color w:val="333333"/>
                <w:sz w:val="18"/>
                <w:szCs w:val="18"/>
                <w:lang w:eastAsia="lv-LV"/>
              </w:rPr>
              <w:br/>
              <w:t>Jebkura datne</w:t>
            </w:r>
            <w:r w:rsidRPr="00444CEB">
              <w:rPr>
                <w:rFonts w:ascii="Helvetica" w:eastAsia="Times New Roman" w:hAnsi="Helvetica" w:cs="Times New Roman"/>
                <w:color w:val="333333"/>
                <w:sz w:val="18"/>
                <w:szCs w:val="18"/>
                <w:lang w:eastAsia="lv-LV"/>
              </w:rPr>
              <w:br/>
            </w:r>
            <w:proofErr w:type="spellStart"/>
            <w:r w:rsidRPr="00444CEB">
              <w:rPr>
                <w:rFonts w:ascii="Helvetica" w:eastAsia="Times New Roman" w:hAnsi="Helvetica" w:cs="Times New Roman"/>
                <w:color w:val="333333"/>
                <w:sz w:val="18"/>
                <w:szCs w:val="18"/>
                <w:lang w:eastAsia="lv-LV"/>
              </w:rPr>
              <w:t>e_paraksts</w:t>
            </w:r>
            <w:proofErr w:type="spellEnd"/>
            <w:r w:rsidRPr="00444CEB">
              <w:rPr>
                <w:rFonts w:ascii="Helvetica" w:eastAsia="Times New Roman" w:hAnsi="Helvetica" w:cs="Times New Roman"/>
                <w:color w:val="333333"/>
                <w:sz w:val="18"/>
                <w:szCs w:val="18"/>
                <w:lang w:eastAsia="lv-LV"/>
              </w:rPr>
              <w:t xml:space="preserve"> EDOC</w:t>
            </w:r>
            <w:r w:rsidRPr="00444CEB">
              <w:rPr>
                <w:rFonts w:ascii="Helvetica" w:eastAsia="Times New Roman" w:hAnsi="Helvetica" w:cs="Times New Roman"/>
                <w:color w:val="333333"/>
                <w:sz w:val="18"/>
                <w:szCs w:val="18"/>
                <w:lang w:eastAsia="lv-LV"/>
              </w:rPr>
              <w:br/>
              <w:t>Dokumenta veidnes:</w:t>
            </w:r>
            <w:r w:rsidRPr="00444CEB">
              <w:rPr>
                <w:rFonts w:ascii="Helvetica" w:eastAsia="Times New Roman" w:hAnsi="Helvetica" w:cs="Times New Roman"/>
                <w:color w:val="333333"/>
                <w:sz w:val="18"/>
                <w:szCs w:val="18"/>
                <w:lang w:eastAsia="lv-LV"/>
              </w:rPr>
              <w:br/>
              <w:t>Tehniskā specifikācija 6.daļai / Tehniskā piedāvājuma veidlapa 6.daļai</w:t>
            </w:r>
          </w:p>
        </w:tc>
      </w:tr>
      <w:tr w:rsidR="00DA20F3" w:rsidRPr="00444CEB" w:rsidTr="00444CEB">
        <w:tc>
          <w:tcPr>
            <w:tcW w:w="379"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7.</w:t>
            </w:r>
          </w:p>
        </w:tc>
        <w:tc>
          <w:tcPr>
            <w:tcW w:w="2122"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bCs/>
                <w:color w:val="333333"/>
                <w:sz w:val="18"/>
                <w:szCs w:val="18"/>
                <w:lang w:eastAsia="lv-LV"/>
              </w:rPr>
            </w:pPr>
            <w:r w:rsidRPr="00444CEB">
              <w:rPr>
                <w:rFonts w:ascii="Helvetica" w:eastAsia="Times New Roman" w:hAnsi="Helvetica" w:cs="Times New Roman"/>
                <w:b/>
                <w:bCs/>
                <w:color w:val="333333"/>
                <w:sz w:val="18"/>
                <w:szCs w:val="18"/>
                <w:lang w:eastAsia="lv-LV"/>
              </w:rPr>
              <w:t>Tehniskais piedāvājums 7.daļai</w:t>
            </w:r>
            <w:r w:rsidRPr="00444CEB">
              <w:rPr>
                <w:rFonts w:ascii="Helvetica" w:eastAsia="Times New Roman" w:hAnsi="Helvetica" w:cs="Times New Roman"/>
                <w:bCs/>
                <w:color w:val="333333"/>
                <w:sz w:val="18"/>
                <w:szCs w:val="18"/>
                <w:lang w:eastAsia="lv-LV"/>
              </w:rPr>
              <w:br/>
              <w:t>Tehniskais piedāvājums jāsagatavo atbilstoši prasībai pievienotajai veidlapai. Piedāvājums jāparaksta ar drošu elektronisko parakstu un laika zīmogu tā, lai datne saturētu vismaz ar Microsoft Excel 2010 nolasāmu failu.</w:t>
            </w:r>
          </w:p>
        </w:tc>
        <w:tc>
          <w:tcPr>
            <w:tcW w:w="1172"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Piedāvājuma vērtības ievade nav paredzēta.</w:t>
            </w:r>
          </w:p>
        </w:tc>
        <w:tc>
          <w:tcPr>
            <w:tcW w:w="1327"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Izvēlieties datni</w:t>
            </w:r>
            <w:r w:rsidRPr="00444CEB">
              <w:rPr>
                <w:rFonts w:ascii="Helvetica" w:eastAsia="Times New Roman" w:hAnsi="Helvetica" w:cs="Times New Roman"/>
                <w:color w:val="333333"/>
                <w:sz w:val="18"/>
                <w:szCs w:val="18"/>
                <w:lang w:eastAsia="lv-LV"/>
              </w:rPr>
              <w:br/>
              <w:t>Viena datne</w:t>
            </w:r>
            <w:r w:rsidRPr="00444CEB">
              <w:rPr>
                <w:rFonts w:ascii="Helvetica" w:eastAsia="Times New Roman" w:hAnsi="Helvetica" w:cs="Times New Roman"/>
                <w:color w:val="333333"/>
                <w:sz w:val="18"/>
                <w:szCs w:val="18"/>
                <w:lang w:eastAsia="lv-LV"/>
              </w:rPr>
              <w:br/>
              <w:t>Jebkura datne</w:t>
            </w:r>
            <w:r w:rsidRPr="00444CEB">
              <w:rPr>
                <w:rFonts w:ascii="Helvetica" w:eastAsia="Times New Roman" w:hAnsi="Helvetica" w:cs="Times New Roman"/>
                <w:color w:val="333333"/>
                <w:sz w:val="18"/>
                <w:szCs w:val="18"/>
                <w:lang w:eastAsia="lv-LV"/>
              </w:rPr>
              <w:br/>
            </w:r>
            <w:proofErr w:type="spellStart"/>
            <w:r w:rsidRPr="00444CEB">
              <w:rPr>
                <w:rFonts w:ascii="Helvetica" w:eastAsia="Times New Roman" w:hAnsi="Helvetica" w:cs="Times New Roman"/>
                <w:color w:val="333333"/>
                <w:sz w:val="18"/>
                <w:szCs w:val="18"/>
                <w:lang w:eastAsia="lv-LV"/>
              </w:rPr>
              <w:t>e_paraksts</w:t>
            </w:r>
            <w:proofErr w:type="spellEnd"/>
            <w:r w:rsidRPr="00444CEB">
              <w:rPr>
                <w:rFonts w:ascii="Helvetica" w:eastAsia="Times New Roman" w:hAnsi="Helvetica" w:cs="Times New Roman"/>
                <w:color w:val="333333"/>
                <w:sz w:val="18"/>
                <w:szCs w:val="18"/>
                <w:lang w:eastAsia="lv-LV"/>
              </w:rPr>
              <w:t xml:space="preserve"> EDOC</w:t>
            </w:r>
            <w:r w:rsidRPr="00444CEB">
              <w:rPr>
                <w:rFonts w:ascii="Helvetica" w:eastAsia="Times New Roman" w:hAnsi="Helvetica" w:cs="Times New Roman"/>
                <w:color w:val="333333"/>
                <w:sz w:val="18"/>
                <w:szCs w:val="18"/>
                <w:lang w:eastAsia="lv-LV"/>
              </w:rPr>
              <w:br/>
              <w:t>Dokumenta veidnes:</w:t>
            </w:r>
            <w:r w:rsidRPr="00444CEB">
              <w:rPr>
                <w:rFonts w:ascii="Helvetica" w:eastAsia="Times New Roman" w:hAnsi="Helvetica" w:cs="Times New Roman"/>
                <w:color w:val="333333"/>
                <w:sz w:val="18"/>
                <w:szCs w:val="18"/>
                <w:lang w:eastAsia="lv-LV"/>
              </w:rPr>
              <w:br/>
              <w:t>Tehniskā specifikācija 7.daļai / Tehniskā piedāvājuma veidlapa 7.daļai</w:t>
            </w:r>
          </w:p>
        </w:tc>
      </w:tr>
      <w:tr w:rsidR="00DA20F3" w:rsidRPr="00444CEB" w:rsidTr="00444CEB">
        <w:tc>
          <w:tcPr>
            <w:tcW w:w="379"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8.</w:t>
            </w:r>
          </w:p>
        </w:tc>
        <w:tc>
          <w:tcPr>
            <w:tcW w:w="2122"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b/>
                <w:bCs/>
                <w:color w:val="333333"/>
                <w:sz w:val="18"/>
                <w:szCs w:val="18"/>
                <w:lang w:eastAsia="lv-LV"/>
              </w:rPr>
              <w:t>Marķēto preču skaits 5.daļā</w:t>
            </w:r>
            <w:r w:rsidRPr="00444CEB">
              <w:rPr>
                <w:rFonts w:ascii="Helvetica" w:eastAsia="Times New Roman" w:hAnsi="Helvetica" w:cs="Times New Roman"/>
                <w:color w:val="333333"/>
                <w:sz w:val="18"/>
                <w:szCs w:val="18"/>
                <w:lang w:eastAsia="lv-LV"/>
              </w:rPr>
              <w:br/>
              <w:t xml:space="preserve">Lai iesniegtu piedāvājumu iepirkuma priekšmeta 4.preču grupā „Preces ēdināšanai”, piegādātājam ir pienākums vienlaikus iesniegt piedāvājumu arī iepirkuma priekšmeta 5.preču grupā – „Produkti ar īpašiem marķējumiem – </w:t>
            </w:r>
            <w:proofErr w:type="spellStart"/>
            <w:r w:rsidRPr="00444CEB">
              <w:rPr>
                <w:rFonts w:ascii="Helvetica" w:eastAsia="Times New Roman" w:hAnsi="Helvetica" w:cs="Times New Roman"/>
                <w:color w:val="333333"/>
                <w:sz w:val="18"/>
                <w:szCs w:val="18"/>
                <w:lang w:eastAsia="lv-LV"/>
              </w:rPr>
              <w:t>Bio</w:t>
            </w:r>
            <w:proofErr w:type="spellEnd"/>
            <w:r w:rsidRPr="00444CEB">
              <w:rPr>
                <w:rFonts w:ascii="Helvetica" w:eastAsia="Times New Roman" w:hAnsi="Helvetica" w:cs="Times New Roman"/>
                <w:color w:val="333333"/>
                <w:sz w:val="18"/>
                <w:szCs w:val="18"/>
                <w:lang w:eastAsia="lv-LV"/>
              </w:rPr>
              <w:t xml:space="preserve">, </w:t>
            </w:r>
            <w:proofErr w:type="spellStart"/>
            <w:r w:rsidRPr="00444CEB">
              <w:rPr>
                <w:rFonts w:ascii="Helvetica" w:eastAsia="Times New Roman" w:hAnsi="Helvetica" w:cs="Times New Roman"/>
                <w:color w:val="333333"/>
                <w:sz w:val="18"/>
                <w:szCs w:val="18"/>
                <w:lang w:eastAsia="lv-LV"/>
              </w:rPr>
              <w:t>Bezglutēna</w:t>
            </w:r>
            <w:proofErr w:type="spellEnd"/>
            <w:r w:rsidRPr="00444CEB">
              <w:rPr>
                <w:rFonts w:ascii="Helvetica" w:eastAsia="Times New Roman" w:hAnsi="Helvetica" w:cs="Times New Roman"/>
                <w:color w:val="333333"/>
                <w:sz w:val="18"/>
                <w:szCs w:val="18"/>
                <w:lang w:eastAsia="lv-LV"/>
              </w:rPr>
              <w:t xml:space="preserve">, „Zaļā karotīte”, „Bordo karotīte”, nodrošinot, ka 5.preču grupā (grupas jebkurās preču pozīcijās pēc piegādātāja ieskatiem) iepirkuma procedūras laikā un visā vispārīgās vienošanās darbības laikā tiek piedāvātas tehniskajām specifikācijām atbilstošas preces vismaz 10 % (desmit procentu) apmērā no 4.preču grupā (neskaitot sadaļā CI101.4.5. „Saldētie produkti” piedāvātās preces) konkrētā piegādātāja piedāvāto preču skaita. Prasītie 10 % (desmit procenti) tiek aprēķināti, </w:t>
            </w:r>
            <w:proofErr w:type="gramStart"/>
            <w:r w:rsidRPr="00444CEB">
              <w:rPr>
                <w:rFonts w:ascii="Helvetica" w:eastAsia="Times New Roman" w:hAnsi="Helvetica" w:cs="Times New Roman"/>
                <w:color w:val="333333"/>
                <w:sz w:val="18"/>
                <w:szCs w:val="18"/>
                <w:lang w:eastAsia="lv-LV"/>
              </w:rPr>
              <w:t>vadoties no</w:t>
            </w:r>
            <w:proofErr w:type="gramEnd"/>
            <w:r w:rsidRPr="00444CEB">
              <w:rPr>
                <w:rFonts w:ascii="Helvetica" w:eastAsia="Times New Roman" w:hAnsi="Helvetica" w:cs="Times New Roman"/>
                <w:color w:val="333333"/>
                <w:sz w:val="18"/>
                <w:szCs w:val="18"/>
                <w:lang w:eastAsia="lv-LV"/>
              </w:rPr>
              <w:t xml:space="preserve"> pārstāvēto preču pozīciju (t.i., pozīcijas, kurās iesniegtais Pretendenta piedāvājums atzīts par tehniskās specifikācijas prasībām atbilstošu) skaita un rezultātu noapaļojot uz augšu līdz veseliem skaitļiem.</w:t>
            </w:r>
          </w:p>
        </w:tc>
        <w:tc>
          <w:tcPr>
            <w:tcW w:w="1172" w:type="pct"/>
            <w:shd w:val="clear" w:color="auto" w:fill="auto"/>
            <w:tcMar>
              <w:top w:w="0" w:type="dxa"/>
              <w:left w:w="0" w:type="dxa"/>
              <w:bottom w:w="0" w:type="dxa"/>
              <w:right w:w="0" w:type="dxa"/>
            </w:tcMar>
            <w:vAlign w:val="center"/>
            <w:hideMark/>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 xml:space="preserve">Skaitlis </w:t>
            </w:r>
            <w:proofErr w:type="gramStart"/>
            <w:r w:rsidRPr="00444CEB">
              <w:rPr>
                <w:rFonts w:ascii="Helvetica" w:eastAsia="Times New Roman" w:hAnsi="Helvetica" w:cs="Times New Roman"/>
                <w:color w:val="333333"/>
                <w:sz w:val="18"/>
                <w:szCs w:val="18"/>
                <w:lang w:eastAsia="lv-LV"/>
              </w:rPr>
              <w:t>(</w:t>
            </w:r>
            <w:proofErr w:type="gramEnd"/>
            <w:r w:rsidRPr="00444CEB">
              <w:rPr>
                <w:rFonts w:ascii="Helvetica" w:eastAsia="Times New Roman" w:hAnsi="Helvetica" w:cs="Times New Roman"/>
                <w:color w:val="333333"/>
                <w:sz w:val="18"/>
                <w:szCs w:val="18"/>
                <w:lang w:eastAsia="lv-LV"/>
              </w:rPr>
              <w:t>obligāts, no 0)</w:t>
            </w:r>
          </w:p>
        </w:tc>
        <w:tc>
          <w:tcPr>
            <w:tcW w:w="1327" w:type="pct"/>
            <w:shd w:val="clear" w:color="auto" w:fill="auto"/>
            <w:vAlign w:val="center"/>
          </w:tcPr>
          <w:p w:rsidR="00DA20F3" w:rsidRPr="00444CEB" w:rsidRDefault="00DA20F3" w:rsidP="00DA20F3">
            <w:pPr>
              <w:spacing w:after="255" w:line="240" w:lineRule="auto"/>
              <w:rPr>
                <w:rFonts w:ascii="Helvetica" w:eastAsia="Times New Roman" w:hAnsi="Helvetica" w:cs="Times New Roman"/>
                <w:color w:val="333333"/>
                <w:sz w:val="18"/>
                <w:szCs w:val="18"/>
                <w:lang w:eastAsia="lv-LV"/>
              </w:rPr>
            </w:pPr>
          </w:p>
        </w:tc>
      </w:tr>
    </w:tbl>
    <w:p w:rsidR="00DA20F3" w:rsidRPr="00444CEB" w:rsidRDefault="00DA20F3"/>
    <w:p w:rsidR="00DA20F3" w:rsidRPr="00444CEB" w:rsidRDefault="00444CEB" w:rsidP="00444CEB">
      <w:pPr>
        <w:pStyle w:val="Heading4"/>
        <w:shd w:val="clear" w:color="auto" w:fill="FFFFFF"/>
        <w:spacing w:before="0" w:after="0"/>
        <w:rPr>
          <w:rFonts w:cs="Arial"/>
          <w:b/>
          <w:color w:val="333333"/>
          <w:sz w:val="21"/>
          <w:szCs w:val="21"/>
        </w:rPr>
      </w:pPr>
      <w:r w:rsidRPr="00444CEB">
        <w:rPr>
          <w:rFonts w:cs="Arial"/>
          <w:b/>
          <w:color w:val="333333"/>
          <w:sz w:val="21"/>
          <w:szCs w:val="21"/>
        </w:rPr>
        <w:t>Finanšu piedāvājuma prasības</w:t>
      </w:r>
    </w:p>
    <w:tbl>
      <w:tblPr>
        <w:tblW w:w="54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16"/>
        <w:gridCol w:w="3825"/>
        <w:gridCol w:w="2128"/>
        <w:gridCol w:w="2409"/>
      </w:tblGrid>
      <w:tr w:rsidR="00444CEB" w:rsidRPr="00444CEB" w:rsidTr="00444CEB">
        <w:tc>
          <w:tcPr>
            <w:tcW w:w="394" w:type="pct"/>
            <w:shd w:val="clear" w:color="auto" w:fill="auto"/>
            <w:tcMar>
              <w:top w:w="0" w:type="dxa"/>
              <w:left w:w="0" w:type="dxa"/>
              <w:bottom w:w="0" w:type="dxa"/>
              <w:right w:w="0" w:type="dxa"/>
            </w:tcMar>
            <w:vAlign w:val="center"/>
          </w:tcPr>
          <w:p w:rsidR="00444CEB" w:rsidRPr="00444CEB" w:rsidRDefault="00444CEB" w:rsidP="00444CEB">
            <w:pPr>
              <w:spacing w:after="255" w:line="240" w:lineRule="auto"/>
              <w:jc w:val="center"/>
              <w:rPr>
                <w:rFonts w:ascii="Helvetica" w:eastAsia="Times New Roman" w:hAnsi="Helvetica" w:cs="Times New Roman"/>
                <w:b/>
                <w:color w:val="333333"/>
                <w:sz w:val="18"/>
                <w:szCs w:val="18"/>
                <w:lang w:eastAsia="lv-LV"/>
              </w:rPr>
            </w:pPr>
            <w:proofErr w:type="spellStart"/>
            <w:r w:rsidRPr="00444CEB">
              <w:rPr>
                <w:rFonts w:ascii="Helvetica" w:eastAsia="Times New Roman" w:hAnsi="Helvetica" w:cs="Times New Roman"/>
                <w:b/>
                <w:color w:val="333333"/>
                <w:sz w:val="18"/>
                <w:szCs w:val="18"/>
                <w:lang w:eastAsia="lv-LV"/>
              </w:rPr>
              <w:t>N.p.k</w:t>
            </w:r>
            <w:proofErr w:type="spellEnd"/>
            <w:r w:rsidRPr="00444CEB">
              <w:rPr>
                <w:rFonts w:ascii="Helvetica" w:eastAsia="Times New Roman" w:hAnsi="Helvetica" w:cs="Times New Roman"/>
                <w:b/>
                <w:color w:val="333333"/>
                <w:sz w:val="18"/>
                <w:szCs w:val="18"/>
                <w:lang w:eastAsia="lv-LV"/>
              </w:rPr>
              <w:t>.</w:t>
            </w:r>
          </w:p>
        </w:tc>
        <w:tc>
          <w:tcPr>
            <w:tcW w:w="2107" w:type="pct"/>
            <w:shd w:val="clear" w:color="auto" w:fill="auto"/>
            <w:tcMar>
              <w:top w:w="0" w:type="dxa"/>
              <w:left w:w="0" w:type="dxa"/>
              <w:bottom w:w="0" w:type="dxa"/>
              <w:right w:w="0" w:type="dxa"/>
            </w:tcMar>
            <w:vAlign w:val="center"/>
          </w:tcPr>
          <w:p w:rsidR="00444CEB" w:rsidRPr="00444CEB" w:rsidRDefault="00444CEB" w:rsidP="00444CEB">
            <w:pPr>
              <w:spacing w:after="255" w:line="240" w:lineRule="auto"/>
              <w:jc w:val="center"/>
              <w:rPr>
                <w:rFonts w:ascii="Helvetica" w:eastAsia="Times New Roman" w:hAnsi="Helvetica" w:cs="Times New Roman"/>
                <w:b/>
                <w:bCs/>
                <w:color w:val="333333"/>
                <w:sz w:val="18"/>
                <w:szCs w:val="18"/>
                <w:lang w:eastAsia="lv-LV"/>
              </w:rPr>
            </w:pPr>
            <w:r w:rsidRPr="00444CEB">
              <w:rPr>
                <w:rFonts w:ascii="Helvetica" w:eastAsia="Times New Roman" w:hAnsi="Helvetica" w:cs="Times New Roman"/>
                <w:b/>
                <w:bCs/>
                <w:color w:val="333333"/>
                <w:sz w:val="18"/>
                <w:szCs w:val="18"/>
                <w:lang w:eastAsia="lv-LV"/>
              </w:rPr>
              <w:t>Prasības</w:t>
            </w:r>
          </w:p>
        </w:tc>
        <w:tc>
          <w:tcPr>
            <w:tcW w:w="1172" w:type="pct"/>
            <w:shd w:val="clear" w:color="auto" w:fill="auto"/>
            <w:tcMar>
              <w:top w:w="0" w:type="dxa"/>
              <w:left w:w="0" w:type="dxa"/>
              <w:bottom w:w="0" w:type="dxa"/>
              <w:right w:w="0" w:type="dxa"/>
            </w:tcMar>
            <w:vAlign w:val="center"/>
          </w:tcPr>
          <w:p w:rsidR="00444CEB" w:rsidRPr="00444CEB" w:rsidRDefault="00444CEB" w:rsidP="00444CEB">
            <w:pPr>
              <w:spacing w:after="255" w:line="240" w:lineRule="auto"/>
              <w:jc w:val="center"/>
              <w:rPr>
                <w:rFonts w:ascii="Helvetica" w:eastAsia="Times New Roman" w:hAnsi="Helvetica" w:cs="Times New Roman"/>
                <w:b/>
                <w:color w:val="333333"/>
                <w:sz w:val="18"/>
                <w:szCs w:val="18"/>
                <w:lang w:eastAsia="lv-LV"/>
              </w:rPr>
            </w:pPr>
            <w:r w:rsidRPr="00444CEB">
              <w:rPr>
                <w:rFonts w:ascii="Helvetica" w:eastAsia="Times New Roman" w:hAnsi="Helvetica" w:cs="Times New Roman"/>
                <w:b/>
                <w:color w:val="333333"/>
                <w:sz w:val="18"/>
                <w:szCs w:val="18"/>
                <w:lang w:eastAsia="lv-LV"/>
              </w:rPr>
              <w:t>Ievadlauks</w:t>
            </w:r>
          </w:p>
        </w:tc>
        <w:tc>
          <w:tcPr>
            <w:tcW w:w="1327" w:type="pct"/>
            <w:shd w:val="clear" w:color="auto" w:fill="auto"/>
            <w:tcMar>
              <w:top w:w="0" w:type="dxa"/>
              <w:left w:w="0" w:type="dxa"/>
              <w:bottom w:w="0" w:type="dxa"/>
              <w:right w:w="0" w:type="dxa"/>
            </w:tcMar>
            <w:vAlign w:val="center"/>
          </w:tcPr>
          <w:p w:rsidR="00444CEB" w:rsidRPr="00444CEB" w:rsidRDefault="00444CEB" w:rsidP="00444CEB">
            <w:pPr>
              <w:spacing w:after="255" w:line="240" w:lineRule="auto"/>
              <w:jc w:val="center"/>
              <w:rPr>
                <w:rFonts w:ascii="Helvetica" w:eastAsia="Times New Roman" w:hAnsi="Helvetica" w:cs="Times New Roman"/>
                <w:b/>
                <w:color w:val="333333"/>
                <w:sz w:val="18"/>
                <w:szCs w:val="18"/>
                <w:lang w:eastAsia="lv-LV"/>
              </w:rPr>
            </w:pPr>
            <w:r w:rsidRPr="00444CEB">
              <w:rPr>
                <w:rFonts w:ascii="Helvetica" w:eastAsia="Times New Roman" w:hAnsi="Helvetica" w:cs="Times New Roman"/>
                <w:b/>
                <w:color w:val="333333"/>
                <w:sz w:val="18"/>
                <w:szCs w:val="18"/>
                <w:lang w:eastAsia="lv-LV"/>
              </w:rPr>
              <w:t>Dokumenti</w:t>
            </w:r>
          </w:p>
        </w:tc>
      </w:tr>
      <w:tr w:rsidR="00444CEB" w:rsidRPr="00444CEB" w:rsidTr="00444CEB">
        <w:tc>
          <w:tcPr>
            <w:tcW w:w="394"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1.</w:t>
            </w:r>
          </w:p>
        </w:tc>
        <w:tc>
          <w:tcPr>
            <w:tcW w:w="2107"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b/>
                <w:bCs/>
                <w:color w:val="333333"/>
                <w:sz w:val="18"/>
                <w:szCs w:val="18"/>
                <w:lang w:eastAsia="lv-LV"/>
              </w:rPr>
              <w:t>Finanšu piedāvājums 1.daļai</w:t>
            </w:r>
            <w:r w:rsidRPr="00444CEB">
              <w:rPr>
                <w:rFonts w:ascii="Helvetica" w:eastAsia="Times New Roman" w:hAnsi="Helvetica" w:cs="Times New Roman"/>
                <w:color w:val="333333"/>
                <w:sz w:val="18"/>
                <w:szCs w:val="18"/>
                <w:lang w:eastAsia="lv-LV"/>
              </w:rPr>
              <w:br/>
              <w:t>Finanšu piedāvājums jāsagatavo atbilstoši prasībai pievienotajai veidlapai. Piedāvājums jāparaksta ar drošu elektronisko parakstu un laika zīmogu tā, lai datne saturētu vismaz ar Microsoft Excel 2010 nolasāmu failu.</w:t>
            </w:r>
          </w:p>
        </w:tc>
        <w:tc>
          <w:tcPr>
            <w:tcW w:w="1172"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Valūta (obligāts EUR)</w:t>
            </w:r>
          </w:p>
        </w:tc>
        <w:tc>
          <w:tcPr>
            <w:tcW w:w="1327"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Izvēlieties datni*</w:t>
            </w:r>
            <w:r w:rsidRPr="00444CEB">
              <w:rPr>
                <w:rFonts w:ascii="Helvetica" w:eastAsia="Times New Roman" w:hAnsi="Helvetica" w:cs="Times New Roman"/>
                <w:color w:val="333333"/>
                <w:sz w:val="18"/>
                <w:szCs w:val="18"/>
                <w:lang w:eastAsia="lv-LV"/>
              </w:rPr>
              <w:br/>
            </w:r>
            <w:r w:rsidRPr="00444CEB">
              <w:rPr>
                <w:rFonts w:ascii="Helvetica" w:eastAsia="Times New Roman" w:hAnsi="Helvetica" w:cs="Times New Roman"/>
                <w:i/>
                <w:iCs/>
                <w:color w:val="333333"/>
                <w:sz w:val="18"/>
                <w:szCs w:val="18"/>
                <w:lang w:eastAsia="lv-LV"/>
              </w:rPr>
              <w:t>Viena datne</w:t>
            </w:r>
            <w:r w:rsidRPr="00444CEB">
              <w:rPr>
                <w:rFonts w:ascii="Helvetica" w:eastAsia="Times New Roman" w:hAnsi="Helvetica" w:cs="Times New Roman"/>
                <w:i/>
                <w:iCs/>
                <w:color w:val="333333"/>
                <w:sz w:val="18"/>
                <w:szCs w:val="18"/>
                <w:lang w:eastAsia="lv-LV"/>
              </w:rPr>
              <w:br/>
              <w:t>Jebkura datne</w:t>
            </w:r>
            <w:r w:rsidRPr="00444CEB">
              <w:rPr>
                <w:rFonts w:ascii="Helvetica" w:eastAsia="Times New Roman" w:hAnsi="Helvetica" w:cs="Times New Roman"/>
                <w:i/>
                <w:iCs/>
                <w:color w:val="333333"/>
                <w:sz w:val="18"/>
                <w:szCs w:val="18"/>
                <w:lang w:eastAsia="lv-LV"/>
              </w:rPr>
              <w:br/>
            </w:r>
            <w:proofErr w:type="spellStart"/>
            <w:r w:rsidRPr="00444CEB">
              <w:rPr>
                <w:rFonts w:ascii="Helvetica" w:eastAsia="Times New Roman" w:hAnsi="Helvetica" w:cs="Times New Roman"/>
                <w:i/>
                <w:iCs/>
                <w:color w:val="333333"/>
                <w:sz w:val="18"/>
                <w:szCs w:val="18"/>
                <w:lang w:eastAsia="lv-LV"/>
              </w:rPr>
              <w:t>e_paraksts</w:t>
            </w:r>
            <w:proofErr w:type="spellEnd"/>
            <w:r w:rsidRPr="00444CEB">
              <w:rPr>
                <w:rFonts w:ascii="Helvetica" w:eastAsia="Times New Roman" w:hAnsi="Helvetica" w:cs="Times New Roman"/>
                <w:i/>
                <w:iCs/>
                <w:color w:val="333333"/>
                <w:sz w:val="18"/>
                <w:szCs w:val="18"/>
                <w:lang w:eastAsia="lv-LV"/>
              </w:rPr>
              <w:t xml:space="preserve"> EDOC</w:t>
            </w:r>
            <w:r w:rsidRPr="00444CEB">
              <w:rPr>
                <w:rFonts w:ascii="Helvetica" w:eastAsia="Times New Roman" w:hAnsi="Helvetica" w:cs="Times New Roman"/>
                <w:i/>
                <w:iCs/>
                <w:color w:val="333333"/>
                <w:sz w:val="18"/>
                <w:szCs w:val="18"/>
                <w:lang w:eastAsia="lv-LV"/>
              </w:rPr>
              <w:br/>
            </w:r>
            <w:r w:rsidRPr="00444CEB">
              <w:rPr>
                <w:rFonts w:ascii="Helvetica" w:eastAsia="Times New Roman" w:hAnsi="Helvetica" w:cs="Times New Roman"/>
                <w:color w:val="333333"/>
                <w:sz w:val="18"/>
                <w:szCs w:val="18"/>
                <w:lang w:eastAsia="lv-LV"/>
              </w:rPr>
              <w:t>Dokumenta veidnes:</w:t>
            </w:r>
            <w:r w:rsidRPr="00444CEB">
              <w:rPr>
                <w:rFonts w:ascii="Helvetica" w:eastAsia="Times New Roman" w:hAnsi="Helvetica" w:cs="Times New Roman"/>
                <w:color w:val="333333"/>
                <w:sz w:val="18"/>
                <w:szCs w:val="18"/>
                <w:lang w:eastAsia="lv-LV"/>
              </w:rPr>
              <w:br/>
              <w:t>Finanšu piedāvājums 1.daļai</w:t>
            </w:r>
          </w:p>
        </w:tc>
      </w:tr>
      <w:tr w:rsidR="00444CEB" w:rsidRPr="00444CEB" w:rsidTr="00444CEB">
        <w:tc>
          <w:tcPr>
            <w:tcW w:w="394"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2.</w:t>
            </w:r>
          </w:p>
        </w:tc>
        <w:tc>
          <w:tcPr>
            <w:tcW w:w="2107"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b/>
                <w:bCs/>
                <w:color w:val="333333"/>
                <w:sz w:val="18"/>
                <w:szCs w:val="18"/>
                <w:lang w:eastAsia="lv-LV"/>
              </w:rPr>
              <w:t>Finanšu piedāvājums 2.daļai</w:t>
            </w:r>
            <w:r w:rsidRPr="00444CEB">
              <w:rPr>
                <w:rFonts w:ascii="Helvetica" w:eastAsia="Times New Roman" w:hAnsi="Helvetica" w:cs="Times New Roman"/>
                <w:color w:val="333333"/>
                <w:sz w:val="18"/>
                <w:szCs w:val="18"/>
                <w:lang w:eastAsia="lv-LV"/>
              </w:rPr>
              <w:br/>
              <w:t>Finanšu piedāvājums jāsagatavo atbilstoši prasībai pievienotajai veidlapai. Piedāvājums jāparaksta ar drošu elektronisko parakstu un laika zīmogu tā, lai datne saturētu vismaz ar Microsoft Excel 2010 nolasāmu failu.</w:t>
            </w:r>
          </w:p>
        </w:tc>
        <w:tc>
          <w:tcPr>
            <w:tcW w:w="1172"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Valūta (obligāts EUR)</w:t>
            </w:r>
          </w:p>
        </w:tc>
        <w:tc>
          <w:tcPr>
            <w:tcW w:w="1327"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Izvēlieties datni*</w:t>
            </w:r>
            <w:r w:rsidRPr="00444CEB">
              <w:rPr>
                <w:rFonts w:ascii="Helvetica" w:eastAsia="Times New Roman" w:hAnsi="Helvetica" w:cs="Times New Roman"/>
                <w:color w:val="333333"/>
                <w:sz w:val="18"/>
                <w:szCs w:val="18"/>
                <w:lang w:eastAsia="lv-LV"/>
              </w:rPr>
              <w:br/>
            </w:r>
            <w:r w:rsidRPr="00444CEB">
              <w:rPr>
                <w:rFonts w:ascii="Helvetica" w:eastAsia="Times New Roman" w:hAnsi="Helvetica" w:cs="Times New Roman"/>
                <w:i/>
                <w:iCs/>
                <w:color w:val="333333"/>
                <w:sz w:val="18"/>
                <w:szCs w:val="18"/>
                <w:lang w:eastAsia="lv-LV"/>
              </w:rPr>
              <w:t>Viena datne</w:t>
            </w:r>
            <w:r w:rsidRPr="00444CEB">
              <w:rPr>
                <w:rFonts w:ascii="Helvetica" w:eastAsia="Times New Roman" w:hAnsi="Helvetica" w:cs="Times New Roman"/>
                <w:i/>
                <w:iCs/>
                <w:color w:val="333333"/>
                <w:sz w:val="18"/>
                <w:szCs w:val="18"/>
                <w:lang w:eastAsia="lv-LV"/>
              </w:rPr>
              <w:br/>
              <w:t>Jebkura datne</w:t>
            </w:r>
            <w:r w:rsidRPr="00444CEB">
              <w:rPr>
                <w:rFonts w:ascii="Helvetica" w:eastAsia="Times New Roman" w:hAnsi="Helvetica" w:cs="Times New Roman"/>
                <w:i/>
                <w:iCs/>
                <w:color w:val="333333"/>
                <w:sz w:val="18"/>
                <w:szCs w:val="18"/>
                <w:lang w:eastAsia="lv-LV"/>
              </w:rPr>
              <w:br/>
            </w:r>
            <w:proofErr w:type="spellStart"/>
            <w:r w:rsidRPr="00444CEB">
              <w:rPr>
                <w:rFonts w:ascii="Helvetica" w:eastAsia="Times New Roman" w:hAnsi="Helvetica" w:cs="Times New Roman"/>
                <w:i/>
                <w:iCs/>
                <w:color w:val="333333"/>
                <w:sz w:val="18"/>
                <w:szCs w:val="18"/>
                <w:lang w:eastAsia="lv-LV"/>
              </w:rPr>
              <w:t>e_paraksts</w:t>
            </w:r>
            <w:proofErr w:type="spellEnd"/>
            <w:r w:rsidRPr="00444CEB">
              <w:rPr>
                <w:rFonts w:ascii="Helvetica" w:eastAsia="Times New Roman" w:hAnsi="Helvetica" w:cs="Times New Roman"/>
                <w:i/>
                <w:iCs/>
                <w:color w:val="333333"/>
                <w:sz w:val="18"/>
                <w:szCs w:val="18"/>
                <w:lang w:eastAsia="lv-LV"/>
              </w:rPr>
              <w:t xml:space="preserve"> EDOC</w:t>
            </w:r>
            <w:r w:rsidRPr="00444CEB">
              <w:rPr>
                <w:rFonts w:ascii="Helvetica" w:eastAsia="Times New Roman" w:hAnsi="Helvetica" w:cs="Times New Roman"/>
                <w:i/>
                <w:iCs/>
                <w:color w:val="333333"/>
                <w:sz w:val="18"/>
                <w:szCs w:val="18"/>
                <w:lang w:eastAsia="lv-LV"/>
              </w:rPr>
              <w:br/>
            </w:r>
            <w:r w:rsidRPr="00444CEB">
              <w:rPr>
                <w:rFonts w:ascii="Helvetica" w:eastAsia="Times New Roman" w:hAnsi="Helvetica" w:cs="Times New Roman"/>
                <w:color w:val="333333"/>
                <w:sz w:val="18"/>
                <w:szCs w:val="18"/>
                <w:lang w:eastAsia="lv-LV"/>
              </w:rPr>
              <w:t>Dokumenta veidnes:</w:t>
            </w:r>
            <w:r w:rsidRPr="00444CEB">
              <w:rPr>
                <w:rFonts w:ascii="Helvetica" w:eastAsia="Times New Roman" w:hAnsi="Helvetica" w:cs="Times New Roman"/>
                <w:color w:val="333333"/>
                <w:sz w:val="18"/>
                <w:szCs w:val="18"/>
                <w:lang w:eastAsia="lv-LV"/>
              </w:rPr>
              <w:br/>
              <w:t>Finanšu piedāvājums 2.daļai</w:t>
            </w:r>
          </w:p>
        </w:tc>
      </w:tr>
      <w:tr w:rsidR="00444CEB" w:rsidRPr="00444CEB" w:rsidTr="00444CEB">
        <w:tc>
          <w:tcPr>
            <w:tcW w:w="394"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lastRenderedPageBreak/>
              <w:t>3.</w:t>
            </w:r>
          </w:p>
        </w:tc>
        <w:tc>
          <w:tcPr>
            <w:tcW w:w="2107"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b/>
                <w:bCs/>
                <w:color w:val="333333"/>
                <w:sz w:val="18"/>
                <w:szCs w:val="18"/>
                <w:lang w:eastAsia="lv-LV"/>
              </w:rPr>
              <w:t>Finanšu piedāvājums 3.daļai</w:t>
            </w:r>
            <w:r w:rsidRPr="00444CEB">
              <w:rPr>
                <w:rFonts w:ascii="Helvetica" w:eastAsia="Times New Roman" w:hAnsi="Helvetica" w:cs="Times New Roman"/>
                <w:color w:val="333333"/>
                <w:sz w:val="18"/>
                <w:szCs w:val="18"/>
                <w:lang w:eastAsia="lv-LV"/>
              </w:rPr>
              <w:br/>
              <w:t>Finanšu piedāvājums jāsagatavo atbilstoši prasībai pievienotajai veidlapai. Piedāvājums jāparaksta ar drošu elektronisko parakstu un laika zīmogu tā, lai datne saturētu vismaz ar Microsoft Excel 2010 nolasāmu failu.</w:t>
            </w:r>
          </w:p>
        </w:tc>
        <w:tc>
          <w:tcPr>
            <w:tcW w:w="1172"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Valūta (obligāts EUR)</w:t>
            </w:r>
          </w:p>
        </w:tc>
        <w:tc>
          <w:tcPr>
            <w:tcW w:w="1327"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Izvēlieties datni*</w:t>
            </w:r>
            <w:r w:rsidRPr="00444CEB">
              <w:rPr>
                <w:rFonts w:ascii="Helvetica" w:eastAsia="Times New Roman" w:hAnsi="Helvetica" w:cs="Times New Roman"/>
                <w:color w:val="333333"/>
                <w:sz w:val="18"/>
                <w:szCs w:val="18"/>
                <w:lang w:eastAsia="lv-LV"/>
              </w:rPr>
              <w:br/>
            </w:r>
            <w:r w:rsidRPr="00444CEB">
              <w:rPr>
                <w:rFonts w:ascii="Helvetica" w:eastAsia="Times New Roman" w:hAnsi="Helvetica" w:cs="Times New Roman"/>
                <w:i/>
                <w:iCs/>
                <w:color w:val="333333"/>
                <w:sz w:val="18"/>
                <w:szCs w:val="18"/>
                <w:lang w:eastAsia="lv-LV"/>
              </w:rPr>
              <w:t>Viena datne</w:t>
            </w:r>
            <w:r w:rsidRPr="00444CEB">
              <w:rPr>
                <w:rFonts w:ascii="Helvetica" w:eastAsia="Times New Roman" w:hAnsi="Helvetica" w:cs="Times New Roman"/>
                <w:i/>
                <w:iCs/>
                <w:color w:val="333333"/>
                <w:sz w:val="18"/>
                <w:szCs w:val="18"/>
                <w:lang w:eastAsia="lv-LV"/>
              </w:rPr>
              <w:br/>
              <w:t>Jebkura datne</w:t>
            </w:r>
            <w:r w:rsidRPr="00444CEB">
              <w:rPr>
                <w:rFonts w:ascii="Helvetica" w:eastAsia="Times New Roman" w:hAnsi="Helvetica" w:cs="Times New Roman"/>
                <w:i/>
                <w:iCs/>
                <w:color w:val="333333"/>
                <w:sz w:val="18"/>
                <w:szCs w:val="18"/>
                <w:lang w:eastAsia="lv-LV"/>
              </w:rPr>
              <w:br/>
            </w:r>
            <w:proofErr w:type="spellStart"/>
            <w:r w:rsidRPr="00444CEB">
              <w:rPr>
                <w:rFonts w:ascii="Helvetica" w:eastAsia="Times New Roman" w:hAnsi="Helvetica" w:cs="Times New Roman"/>
                <w:i/>
                <w:iCs/>
                <w:color w:val="333333"/>
                <w:sz w:val="18"/>
                <w:szCs w:val="18"/>
                <w:lang w:eastAsia="lv-LV"/>
              </w:rPr>
              <w:t>e_paraksts</w:t>
            </w:r>
            <w:proofErr w:type="spellEnd"/>
            <w:r w:rsidRPr="00444CEB">
              <w:rPr>
                <w:rFonts w:ascii="Helvetica" w:eastAsia="Times New Roman" w:hAnsi="Helvetica" w:cs="Times New Roman"/>
                <w:i/>
                <w:iCs/>
                <w:color w:val="333333"/>
                <w:sz w:val="18"/>
                <w:szCs w:val="18"/>
                <w:lang w:eastAsia="lv-LV"/>
              </w:rPr>
              <w:t xml:space="preserve"> EDOC</w:t>
            </w:r>
            <w:r w:rsidRPr="00444CEB">
              <w:rPr>
                <w:rFonts w:ascii="Helvetica" w:eastAsia="Times New Roman" w:hAnsi="Helvetica" w:cs="Times New Roman"/>
                <w:i/>
                <w:iCs/>
                <w:color w:val="333333"/>
                <w:sz w:val="18"/>
                <w:szCs w:val="18"/>
                <w:lang w:eastAsia="lv-LV"/>
              </w:rPr>
              <w:br/>
            </w:r>
            <w:r w:rsidRPr="00444CEB">
              <w:rPr>
                <w:rFonts w:ascii="Helvetica" w:eastAsia="Times New Roman" w:hAnsi="Helvetica" w:cs="Times New Roman"/>
                <w:color w:val="333333"/>
                <w:sz w:val="18"/>
                <w:szCs w:val="18"/>
                <w:lang w:eastAsia="lv-LV"/>
              </w:rPr>
              <w:t>Dokumenta veidnes:</w:t>
            </w:r>
            <w:r w:rsidRPr="00444CEB">
              <w:rPr>
                <w:rFonts w:ascii="Helvetica" w:eastAsia="Times New Roman" w:hAnsi="Helvetica" w:cs="Times New Roman"/>
                <w:color w:val="333333"/>
                <w:sz w:val="18"/>
                <w:szCs w:val="18"/>
                <w:lang w:eastAsia="lv-LV"/>
              </w:rPr>
              <w:br/>
              <w:t>Finanšu piedāvājums 3.daļai</w:t>
            </w:r>
          </w:p>
        </w:tc>
      </w:tr>
      <w:tr w:rsidR="00444CEB" w:rsidRPr="00444CEB" w:rsidTr="00444CEB">
        <w:tc>
          <w:tcPr>
            <w:tcW w:w="394"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4.</w:t>
            </w:r>
          </w:p>
        </w:tc>
        <w:tc>
          <w:tcPr>
            <w:tcW w:w="2107"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b/>
                <w:bCs/>
                <w:color w:val="333333"/>
                <w:sz w:val="18"/>
                <w:szCs w:val="18"/>
                <w:lang w:eastAsia="lv-LV"/>
              </w:rPr>
              <w:t>Finanšu piedāvājums 4.daļai</w:t>
            </w:r>
            <w:r w:rsidRPr="00444CEB">
              <w:rPr>
                <w:rFonts w:ascii="Helvetica" w:eastAsia="Times New Roman" w:hAnsi="Helvetica" w:cs="Times New Roman"/>
                <w:color w:val="333333"/>
                <w:sz w:val="18"/>
                <w:szCs w:val="18"/>
                <w:lang w:eastAsia="lv-LV"/>
              </w:rPr>
              <w:br/>
              <w:t>Finanšu piedāvājums jāsagatavo atbilstoši prasībai pievienotajai veidlapai. Piedāvājums jāparaksta ar drošu elektronisko parakstu un laika zīmogu tā, lai datne saturētu vismaz ar Microsoft Excel 2010 nolasāmu failu.</w:t>
            </w:r>
          </w:p>
        </w:tc>
        <w:tc>
          <w:tcPr>
            <w:tcW w:w="1172"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Valūta (obligāts EUR)</w:t>
            </w:r>
          </w:p>
        </w:tc>
        <w:tc>
          <w:tcPr>
            <w:tcW w:w="1327"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Izvēlieties datni*</w:t>
            </w:r>
            <w:r w:rsidRPr="00444CEB">
              <w:rPr>
                <w:rFonts w:ascii="Helvetica" w:eastAsia="Times New Roman" w:hAnsi="Helvetica" w:cs="Times New Roman"/>
                <w:color w:val="333333"/>
                <w:sz w:val="18"/>
                <w:szCs w:val="18"/>
                <w:lang w:eastAsia="lv-LV"/>
              </w:rPr>
              <w:br/>
            </w:r>
            <w:r w:rsidRPr="00444CEB">
              <w:rPr>
                <w:rFonts w:ascii="Helvetica" w:eastAsia="Times New Roman" w:hAnsi="Helvetica" w:cs="Times New Roman"/>
                <w:i/>
                <w:iCs/>
                <w:color w:val="333333"/>
                <w:sz w:val="18"/>
                <w:szCs w:val="18"/>
                <w:lang w:eastAsia="lv-LV"/>
              </w:rPr>
              <w:t>Viena datne</w:t>
            </w:r>
            <w:r w:rsidRPr="00444CEB">
              <w:rPr>
                <w:rFonts w:ascii="Helvetica" w:eastAsia="Times New Roman" w:hAnsi="Helvetica" w:cs="Times New Roman"/>
                <w:i/>
                <w:iCs/>
                <w:color w:val="333333"/>
                <w:sz w:val="18"/>
                <w:szCs w:val="18"/>
                <w:lang w:eastAsia="lv-LV"/>
              </w:rPr>
              <w:br/>
              <w:t>Jebkura datne</w:t>
            </w:r>
            <w:r w:rsidRPr="00444CEB">
              <w:rPr>
                <w:rFonts w:ascii="Helvetica" w:eastAsia="Times New Roman" w:hAnsi="Helvetica" w:cs="Times New Roman"/>
                <w:i/>
                <w:iCs/>
                <w:color w:val="333333"/>
                <w:sz w:val="18"/>
                <w:szCs w:val="18"/>
                <w:lang w:eastAsia="lv-LV"/>
              </w:rPr>
              <w:br/>
            </w:r>
            <w:proofErr w:type="spellStart"/>
            <w:r w:rsidRPr="00444CEB">
              <w:rPr>
                <w:rFonts w:ascii="Helvetica" w:eastAsia="Times New Roman" w:hAnsi="Helvetica" w:cs="Times New Roman"/>
                <w:i/>
                <w:iCs/>
                <w:color w:val="333333"/>
                <w:sz w:val="18"/>
                <w:szCs w:val="18"/>
                <w:lang w:eastAsia="lv-LV"/>
              </w:rPr>
              <w:t>e_paraksts</w:t>
            </w:r>
            <w:proofErr w:type="spellEnd"/>
            <w:r w:rsidRPr="00444CEB">
              <w:rPr>
                <w:rFonts w:ascii="Helvetica" w:eastAsia="Times New Roman" w:hAnsi="Helvetica" w:cs="Times New Roman"/>
                <w:i/>
                <w:iCs/>
                <w:color w:val="333333"/>
                <w:sz w:val="18"/>
                <w:szCs w:val="18"/>
                <w:lang w:eastAsia="lv-LV"/>
              </w:rPr>
              <w:t xml:space="preserve"> EDOC</w:t>
            </w:r>
            <w:r w:rsidRPr="00444CEB">
              <w:rPr>
                <w:rFonts w:ascii="Helvetica" w:eastAsia="Times New Roman" w:hAnsi="Helvetica" w:cs="Times New Roman"/>
                <w:i/>
                <w:iCs/>
                <w:color w:val="333333"/>
                <w:sz w:val="18"/>
                <w:szCs w:val="18"/>
                <w:lang w:eastAsia="lv-LV"/>
              </w:rPr>
              <w:br/>
            </w:r>
            <w:r w:rsidRPr="00444CEB">
              <w:rPr>
                <w:rFonts w:ascii="Helvetica" w:eastAsia="Times New Roman" w:hAnsi="Helvetica" w:cs="Times New Roman"/>
                <w:color w:val="333333"/>
                <w:sz w:val="18"/>
                <w:szCs w:val="18"/>
                <w:lang w:eastAsia="lv-LV"/>
              </w:rPr>
              <w:t>Dokumenta veidnes:</w:t>
            </w:r>
            <w:r w:rsidRPr="00444CEB">
              <w:rPr>
                <w:rFonts w:ascii="Helvetica" w:eastAsia="Times New Roman" w:hAnsi="Helvetica" w:cs="Times New Roman"/>
                <w:color w:val="333333"/>
                <w:sz w:val="18"/>
                <w:szCs w:val="18"/>
                <w:lang w:eastAsia="lv-LV"/>
              </w:rPr>
              <w:br/>
              <w:t>Finanšu piedāvājums 4.daļai</w:t>
            </w:r>
          </w:p>
        </w:tc>
      </w:tr>
      <w:tr w:rsidR="00444CEB" w:rsidRPr="00444CEB" w:rsidTr="00444CEB">
        <w:trPr>
          <w:trHeight w:val="1568"/>
        </w:trPr>
        <w:tc>
          <w:tcPr>
            <w:tcW w:w="394"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5.</w:t>
            </w:r>
          </w:p>
        </w:tc>
        <w:tc>
          <w:tcPr>
            <w:tcW w:w="2107"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b/>
                <w:bCs/>
                <w:color w:val="333333"/>
                <w:sz w:val="18"/>
                <w:szCs w:val="18"/>
                <w:lang w:eastAsia="lv-LV"/>
              </w:rPr>
              <w:t>Finanšu piedāvājums 5.daļai</w:t>
            </w:r>
            <w:r w:rsidRPr="00444CEB">
              <w:rPr>
                <w:rFonts w:ascii="Helvetica" w:eastAsia="Times New Roman" w:hAnsi="Helvetica" w:cs="Times New Roman"/>
                <w:color w:val="333333"/>
                <w:sz w:val="18"/>
                <w:szCs w:val="18"/>
                <w:lang w:eastAsia="lv-LV"/>
              </w:rPr>
              <w:br/>
              <w:t>Finanšu piedāvājums jāsagatavo atbilstoši prasībai pievienotajai veidlapai. Piedāvājums jāparaksta ar drošu elektronisko parakstu un laika zīmogu tā, lai datne saturētu vismaz ar Microsoft Excel 2010 nolasāmu failu.</w:t>
            </w:r>
          </w:p>
        </w:tc>
        <w:tc>
          <w:tcPr>
            <w:tcW w:w="1172"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Valūta (obligāts EUR)</w:t>
            </w:r>
          </w:p>
        </w:tc>
        <w:tc>
          <w:tcPr>
            <w:tcW w:w="1327"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Izvēlieties datni*</w:t>
            </w:r>
            <w:r w:rsidRPr="00444CEB">
              <w:rPr>
                <w:rFonts w:ascii="Helvetica" w:eastAsia="Times New Roman" w:hAnsi="Helvetica" w:cs="Times New Roman"/>
                <w:color w:val="333333"/>
                <w:sz w:val="18"/>
                <w:szCs w:val="18"/>
                <w:lang w:eastAsia="lv-LV"/>
              </w:rPr>
              <w:br/>
            </w:r>
            <w:r w:rsidRPr="00444CEB">
              <w:rPr>
                <w:rFonts w:ascii="Helvetica" w:eastAsia="Times New Roman" w:hAnsi="Helvetica" w:cs="Times New Roman"/>
                <w:i/>
                <w:iCs/>
                <w:color w:val="333333"/>
                <w:sz w:val="18"/>
                <w:szCs w:val="18"/>
                <w:lang w:eastAsia="lv-LV"/>
              </w:rPr>
              <w:t>Viena datne</w:t>
            </w:r>
            <w:r w:rsidRPr="00444CEB">
              <w:rPr>
                <w:rFonts w:ascii="Helvetica" w:eastAsia="Times New Roman" w:hAnsi="Helvetica" w:cs="Times New Roman"/>
                <w:i/>
                <w:iCs/>
                <w:color w:val="333333"/>
                <w:sz w:val="18"/>
                <w:szCs w:val="18"/>
                <w:lang w:eastAsia="lv-LV"/>
              </w:rPr>
              <w:br/>
              <w:t>Jebkura datne</w:t>
            </w:r>
            <w:r w:rsidRPr="00444CEB">
              <w:rPr>
                <w:rFonts w:ascii="Helvetica" w:eastAsia="Times New Roman" w:hAnsi="Helvetica" w:cs="Times New Roman"/>
                <w:i/>
                <w:iCs/>
                <w:color w:val="333333"/>
                <w:sz w:val="18"/>
                <w:szCs w:val="18"/>
                <w:lang w:eastAsia="lv-LV"/>
              </w:rPr>
              <w:br/>
            </w:r>
            <w:proofErr w:type="spellStart"/>
            <w:r w:rsidRPr="00444CEB">
              <w:rPr>
                <w:rFonts w:ascii="Helvetica" w:eastAsia="Times New Roman" w:hAnsi="Helvetica" w:cs="Times New Roman"/>
                <w:i/>
                <w:iCs/>
                <w:color w:val="333333"/>
                <w:sz w:val="18"/>
                <w:szCs w:val="18"/>
                <w:lang w:eastAsia="lv-LV"/>
              </w:rPr>
              <w:t>e_paraksts</w:t>
            </w:r>
            <w:proofErr w:type="spellEnd"/>
            <w:r w:rsidRPr="00444CEB">
              <w:rPr>
                <w:rFonts w:ascii="Helvetica" w:eastAsia="Times New Roman" w:hAnsi="Helvetica" w:cs="Times New Roman"/>
                <w:i/>
                <w:iCs/>
                <w:color w:val="333333"/>
                <w:sz w:val="18"/>
                <w:szCs w:val="18"/>
                <w:lang w:eastAsia="lv-LV"/>
              </w:rPr>
              <w:t xml:space="preserve"> EDOC</w:t>
            </w:r>
            <w:r w:rsidRPr="00444CEB">
              <w:rPr>
                <w:rFonts w:ascii="Helvetica" w:eastAsia="Times New Roman" w:hAnsi="Helvetica" w:cs="Times New Roman"/>
                <w:i/>
                <w:iCs/>
                <w:color w:val="333333"/>
                <w:sz w:val="18"/>
                <w:szCs w:val="18"/>
                <w:lang w:eastAsia="lv-LV"/>
              </w:rPr>
              <w:br/>
            </w:r>
            <w:r w:rsidRPr="00444CEB">
              <w:rPr>
                <w:rFonts w:ascii="Helvetica" w:eastAsia="Times New Roman" w:hAnsi="Helvetica" w:cs="Times New Roman"/>
                <w:color w:val="333333"/>
                <w:sz w:val="18"/>
                <w:szCs w:val="18"/>
                <w:lang w:eastAsia="lv-LV"/>
              </w:rPr>
              <w:t>Dokumenta veidnes:</w:t>
            </w:r>
            <w:r w:rsidRPr="00444CEB">
              <w:rPr>
                <w:rFonts w:ascii="Helvetica" w:eastAsia="Times New Roman" w:hAnsi="Helvetica" w:cs="Times New Roman"/>
                <w:color w:val="333333"/>
                <w:sz w:val="18"/>
                <w:szCs w:val="18"/>
                <w:lang w:eastAsia="lv-LV"/>
              </w:rPr>
              <w:br/>
              <w:t>Finanšu piedāvājums 5.daļai</w:t>
            </w:r>
          </w:p>
        </w:tc>
      </w:tr>
      <w:tr w:rsidR="00444CEB" w:rsidRPr="00444CEB" w:rsidTr="00444CEB">
        <w:tc>
          <w:tcPr>
            <w:tcW w:w="394"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6.</w:t>
            </w:r>
          </w:p>
        </w:tc>
        <w:tc>
          <w:tcPr>
            <w:tcW w:w="2107"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b/>
                <w:bCs/>
                <w:color w:val="333333"/>
                <w:sz w:val="18"/>
                <w:szCs w:val="18"/>
                <w:lang w:eastAsia="lv-LV"/>
              </w:rPr>
              <w:t>Finanšu piedāvājums 6.daļai</w:t>
            </w:r>
            <w:r w:rsidRPr="00444CEB">
              <w:rPr>
                <w:rFonts w:ascii="Helvetica" w:eastAsia="Times New Roman" w:hAnsi="Helvetica" w:cs="Times New Roman"/>
                <w:color w:val="333333"/>
                <w:sz w:val="18"/>
                <w:szCs w:val="18"/>
                <w:lang w:eastAsia="lv-LV"/>
              </w:rPr>
              <w:br/>
              <w:t>Finanšu piedāvājums jāsagatavo atbilstoši prasībai pievienotajai veidlapai. Piedāvājums jāparaksta ar drošu elektronisko parakstu un laika zīmogu tā, lai datne saturētu vismaz ar Microsoft Excel 2010 nolasāmu failu.</w:t>
            </w:r>
          </w:p>
        </w:tc>
        <w:tc>
          <w:tcPr>
            <w:tcW w:w="1172"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Valūta (obligāts EUR)</w:t>
            </w:r>
          </w:p>
        </w:tc>
        <w:tc>
          <w:tcPr>
            <w:tcW w:w="1327"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Izvēlieties datni*</w:t>
            </w:r>
            <w:r w:rsidRPr="00444CEB">
              <w:rPr>
                <w:rFonts w:ascii="Helvetica" w:eastAsia="Times New Roman" w:hAnsi="Helvetica" w:cs="Times New Roman"/>
                <w:color w:val="333333"/>
                <w:sz w:val="18"/>
                <w:szCs w:val="18"/>
                <w:lang w:eastAsia="lv-LV"/>
              </w:rPr>
              <w:br/>
            </w:r>
            <w:r w:rsidRPr="00444CEB">
              <w:rPr>
                <w:rFonts w:ascii="Helvetica" w:eastAsia="Times New Roman" w:hAnsi="Helvetica" w:cs="Times New Roman"/>
                <w:i/>
                <w:iCs/>
                <w:color w:val="333333"/>
                <w:sz w:val="18"/>
                <w:szCs w:val="18"/>
                <w:lang w:eastAsia="lv-LV"/>
              </w:rPr>
              <w:t>Viena datne</w:t>
            </w:r>
            <w:r w:rsidRPr="00444CEB">
              <w:rPr>
                <w:rFonts w:ascii="Helvetica" w:eastAsia="Times New Roman" w:hAnsi="Helvetica" w:cs="Times New Roman"/>
                <w:i/>
                <w:iCs/>
                <w:color w:val="333333"/>
                <w:sz w:val="18"/>
                <w:szCs w:val="18"/>
                <w:lang w:eastAsia="lv-LV"/>
              </w:rPr>
              <w:br/>
              <w:t>Jebkura datne</w:t>
            </w:r>
            <w:r w:rsidRPr="00444CEB">
              <w:rPr>
                <w:rFonts w:ascii="Helvetica" w:eastAsia="Times New Roman" w:hAnsi="Helvetica" w:cs="Times New Roman"/>
                <w:i/>
                <w:iCs/>
                <w:color w:val="333333"/>
                <w:sz w:val="18"/>
                <w:szCs w:val="18"/>
                <w:lang w:eastAsia="lv-LV"/>
              </w:rPr>
              <w:br/>
            </w:r>
            <w:proofErr w:type="spellStart"/>
            <w:r w:rsidRPr="00444CEB">
              <w:rPr>
                <w:rFonts w:ascii="Helvetica" w:eastAsia="Times New Roman" w:hAnsi="Helvetica" w:cs="Times New Roman"/>
                <w:i/>
                <w:iCs/>
                <w:color w:val="333333"/>
                <w:sz w:val="18"/>
                <w:szCs w:val="18"/>
                <w:lang w:eastAsia="lv-LV"/>
              </w:rPr>
              <w:t>e_paraksts</w:t>
            </w:r>
            <w:proofErr w:type="spellEnd"/>
            <w:r w:rsidRPr="00444CEB">
              <w:rPr>
                <w:rFonts w:ascii="Helvetica" w:eastAsia="Times New Roman" w:hAnsi="Helvetica" w:cs="Times New Roman"/>
                <w:i/>
                <w:iCs/>
                <w:color w:val="333333"/>
                <w:sz w:val="18"/>
                <w:szCs w:val="18"/>
                <w:lang w:eastAsia="lv-LV"/>
              </w:rPr>
              <w:t xml:space="preserve"> EDOC</w:t>
            </w:r>
            <w:r w:rsidRPr="00444CEB">
              <w:rPr>
                <w:rFonts w:ascii="Helvetica" w:eastAsia="Times New Roman" w:hAnsi="Helvetica" w:cs="Times New Roman"/>
                <w:i/>
                <w:iCs/>
                <w:color w:val="333333"/>
                <w:sz w:val="18"/>
                <w:szCs w:val="18"/>
                <w:lang w:eastAsia="lv-LV"/>
              </w:rPr>
              <w:br/>
            </w:r>
            <w:r w:rsidRPr="00444CEB">
              <w:rPr>
                <w:rFonts w:ascii="Helvetica" w:eastAsia="Times New Roman" w:hAnsi="Helvetica" w:cs="Times New Roman"/>
                <w:color w:val="333333"/>
                <w:sz w:val="18"/>
                <w:szCs w:val="18"/>
                <w:lang w:eastAsia="lv-LV"/>
              </w:rPr>
              <w:t>Dokumenta veidnes:</w:t>
            </w:r>
            <w:r w:rsidRPr="00444CEB">
              <w:rPr>
                <w:rFonts w:ascii="Helvetica" w:eastAsia="Times New Roman" w:hAnsi="Helvetica" w:cs="Times New Roman"/>
                <w:color w:val="333333"/>
                <w:sz w:val="18"/>
                <w:szCs w:val="18"/>
                <w:lang w:eastAsia="lv-LV"/>
              </w:rPr>
              <w:br/>
              <w:t>Finanšu piedāvājums 6.daļai</w:t>
            </w:r>
          </w:p>
        </w:tc>
      </w:tr>
      <w:tr w:rsidR="00444CEB" w:rsidRPr="00444CEB" w:rsidTr="00444CEB">
        <w:tc>
          <w:tcPr>
            <w:tcW w:w="394"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7.</w:t>
            </w:r>
          </w:p>
        </w:tc>
        <w:tc>
          <w:tcPr>
            <w:tcW w:w="2107"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bCs/>
                <w:color w:val="333333"/>
                <w:sz w:val="18"/>
                <w:szCs w:val="18"/>
                <w:lang w:eastAsia="lv-LV"/>
              </w:rPr>
            </w:pPr>
            <w:r w:rsidRPr="00444CEB">
              <w:rPr>
                <w:rFonts w:ascii="Helvetica" w:eastAsia="Times New Roman" w:hAnsi="Helvetica" w:cs="Times New Roman"/>
                <w:b/>
                <w:bCs/>
                <w:color w:val="333333"/>
                <w:sz w:val="18"/>
                <w:szCs w:val="18"/>
                <w:lang w:eastAsia="lv-LV"/>
              </w:rPr>
              <w:t>Finanšu piedāvājums 7.daļai</w:t>
            </w:r>
            <w:r w:rsidRPr="00444CEB">
              <w:rPr>
                <w:rFonts w:ascii="Helvetica" w:eastAsia="Times New Roman" w:hAnsi="Helvetica" w:cs="Times New Roman"/>
                <w:bCs/>
                <w:color w:val="333333"/>
                <w:sz w:val="18"/>
                <w:szCs w:val="18"/>
                <w:lang w:eastAsia="lv-LV"/>
              </w:rPr>
              <w:br/>
              <w:t>Finanšu piedāvājums jāsagatavo atbilstoši prasībai pievienotajai veidlapai. Piedāvājums jāparaksta ar drošu elektronisko parakstu un laika zīmogu tā, lai datne saturētu vismaz ar Microsoft Excel 2010 nolasāmu failu.</w:t>
            </w:r>
          </w:p>
        </w:tc>
        <w:tc>
          <w:tcPr>
            <w:tcW w:w="1172"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Valūta (obligāts EUR)</w:t>
            </w:r>
          </w:p>
        </w:tc>
        <w:tc>
          <w:tcPr>
            <w:tcW w:w="1327"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Izvēlieties datni*</w:t>
            </w:r>
            <w:r w:rsidRPr="00444CEB">
              <w:rPr>
                <w:rFonts w:ascii="Helvetica" w:eastAsia="Times New Roman" w:hAnsi="Helvetica" w:cs="Times New Roman"/>
                <w:color w:val="333333"/>
                <w:sz w:val="18"/>
                <w:szCs w:val="18"/>
                <w:lang w:eastAsia="lv-LV"/>
              </w:rPr>
              <w:br/>
              <w:t>Viena datne</w:t>
            </w:r>
            <w:r w:rsidRPr="00444CEB">
              <w:rPr>
                <w:rFonts w:ascii="Helvetica" w:eastAsia="Times New Roman" w:hAnsi="Helvetica" w:cs="Times New Roman"/>
                <w:color w:val="333333"/>
                <w:sz w:val="18"/>
                <w:szCs w:val="18"/>
                <w:lang w:eastAsia="lv-LV"/>
              </w:rPr>
              <w:br/>
              <w:t>Jebkura datne</w:t>
            </w:r>
            <w:r w:rsidRPr="00444CEB">
              <w:rPr>
                <w:rFonts w:ascii="Helvetica" w:eastAsia="Times New Roman" w:hAnsi="Helvetica" w:cs="Times New Roman"/>
                <w:color w:val="333333"/>
                <w:sz w:val="18"/>
                <w:szCs w:val="18"/>
                <w:lang w:eastAsia="lv-LV"/>
              </w:rPr>
              <w:br/>
            </w:r>
            <w:proofErr w:type="spellStart"/>
            <w:r w:rsidRPr="00444CEB">
              <w:rPr>
                <w:rFonts w:ascii="Helvetica" w:eastAsia="Times New Roman" w:hAnsi="Helvetica" w:cs="Times New Roman"/>
                <w:color w:val="333333"/>
                <w:sz w:val="18"/>
                <w:szCs w:val="18"/>
                <w:lang w:eastAsia="lv-LV"/>
              </w:rPr>
              <w:t>e_paraksts</w:t>
            </w:r>
            <w:proofErr w:type="spellEnd"/>
            <w:r w:rsidRPr="00444CEB">
              <w:rPr>
                <w:rFonts w:ascii="Helvetica" w:eastAsia="Times New Roman" w:hAnsi="Helvetica" w:cs="Times New Roman"/>
                <w:color w:val="333333"/>
                <w:sz w:val="18"/>
                <w:szCs w:val="18"/>
                <w:lang w:eastAsia="lv-LV"/>
              </w:rPr>
              <w:t xml:space="preserve"> EDOC</w:t>
            </w:r>
            <w:r w:rsidRPr="00444CEB">
              <w:rPr>
                <w:rFonts w:ascii="Helvetica" w:eastAsia="Times New Roman" w:hAnsi="Helvetica" w:cs="Times New Roman"/>
                <w:color w:val="333333"/>
                <w:sz w:val="18"/>
                <w:szCs w:val="18"/>
                <w:lang w:eastAsia="lv-LV"/>
              </w:rPr>
              <w:br/>
              <w:t>Dokumenta veidnes:</w:t>
            </w:r>
            <w:r w:rsidRPr="00444CEB">
              <w:rPr>
                <w:rFonts w:ascii="Helvetica" w:eastAsia="Times New Roman" w:hAnsi="Helvetica" w:cs="Times New Roman"/>
                <w:color w:val="333333"/>
                <w:sz w:val="18"/>
                <w:szCs w:val="18"/>
                <w:lang w:eastAsia="lv-LV"/>
              </w:rPr>
              <w:br/>
              <w:t>Finanšu piedāvājums 7.daļai</w:t>
            </w:r>
          </w:p>
        </w:tc>
      </w:tr>
    </w:tbl>
    <w:p w:rsidR="00DA20F3" w:rsidRPr="00444CEB" w:rsidRDefault="00DA20F3"/>
    <w:p w:rsidR="00444CEB" w:rsidRPr="00444CEB" w:rsidRDefault="00444CEB" w:rsidP="00444CEB">
      <w:pPr>
        <w:pStyle w:val="Heading4"/>
        <w:shd w:val="clear" w:color="auto" w:fill="FFFFFF"/>
        <w:spacing w:before="0" w:after="0"/>
        <w:rPr>
          <w:rFonts w:cs="Arial"/>
          <w:b/>
          <w:color w:val="333333"/>
          <w:sz w:val="21"/>
          <w:szCs w:val="21"/>
        </w:rPr>
      </w:pPr>
      <w:r w:rsidRPr="00444CEB">
        <w:rPr>
          <w:rFonts w:cs="Arial"/>
          <w:b/>
          <w:color w:val="333333"/>
          <w:sz w:val="21"/>
          <w:szCs w:val="21"/>
        </w:rPr>
        <w:t>Citas prasības</w:t>
      </w:r>
    </w:p>
    <w:p w:rsidR="00444CEB" w:rsidRPr="00444CEB" w:rsidRDefault="00444CEB"/>
    <w:tbl>
      <w:tblPr>
        <w:tblW w:w="54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14"/>
        <w:gridCol w:w="3827"/>
        <w:gridCol w:w="2077"/>
        <w:gridCol w:w="2460"/>
      </w:tblGrid>
      <w:tr w:rsidR="00444CEB" w:rsidRPr="00444CEB" w:rsidTr="00444CEB">
        <w:tc>
          <w:tcPr>
            <w:tcW w:w="393" w:type="pct"/>
            <w:shd w:val="clear" w:color="auto" w:fill="auto"/>
            <w:tcMar>
              <w:top w:w="0" w:type="dxa"/>
              <w:left w:w="0" w:type="dxa"/>
              <w:bottom w:w="0" w:type="dxa"/>
              <w:right w:w="0" w:type="dxa"/>
            </w:tcMar>
            <w:vAlign w:val="center"/>
          </w:tcPr>
          <w:p w:rsidR="00444CEB" w:rsidRPr="00444CEB" w:rsidRDefault="00444CEB" w:rsidP="00444CEB">
            <w:pPr>
              <w:spacing w:after="255" w:line="240" w:lineRule="auto"/>
              <w:jc w:val="center"/>
              <w:rPr>
                <w:rFonts w:ascii="Helvetica" w:eastAsia="Times New Roman" w:hAnsi="Helvetica" w:cs="Times New Roman"/>
                <w:b/>
                <w:color w:val="333333"/>
                <w:sz w:val="18"/>
                <w:szCs w:val="18"/>
                <w:lang w:eastAsia="lv-LV"/>
              </w:rPr>
            </w:pPr>
            <w:proofErr w:type="spellStart"/>
            <w:r w:rsidRPr="00444CEB">
              <w:rPr>
                <w:rFonts w:ascii="Helvetica" w:eastAsia="Times New Roman" w:hAnsi="Helvetica" w:cs="Times New Roman"/>
                <w:b/>
                <w:color w:val="333333"/>
                <w:sz w:val="18"/>
                <w:szCs w:val="18"/>
                <w:lang w:eastAsia="lv-LV"/>
              </w:rPr>
              <w:t>N.p.k</w:t>
            </w:r>
            <w:proofErr w:type="spellEnd"/>
            <w:r w:rsidRPr="00444CEB">
              <w:rPr>
                <w:rFonts w:ascii="Helvetica" w:eastAsia="Times New Roman" w:hAnsi="Helvetica" w:cs="Times New Roman"/>
                <w:b/>
                <w:color w:val="333333"/>
                <w:sz w:val="18"/>
                <w:szCs w:val="18"/>
                <w:lang w:eastAsia="lv-LV"/>
              </w:rPr>
              <w:t>.</w:t>
            </w:r>
          </w:p>
        </w:tc>
        <w:tc>
          <w:tcPr>
            <w:tcW w:w="2108" w:type="pct"/>
            <w:shd w:val="clear" w:color="auto" w:fill="auto"/>
            <w:tcMar>
              <w:top w:w="0" w:type="dxa"/>
              <w:left w:w="0" w:type="dxa"/>
              <w:bottom w:w="0" w:type="dxa"/>
              <w:right w:w="0" w:type="dxa"/>
            </w:tcMar>
            <w:vAlign w:val="center"/>
          </w:tcPr>
          <w:p w:rsidR="00444CEB" w:rsidRPr="00444CEB" w:rsidRDefault="00444CEB" w:rsidP="00444CEB">
            <w:pPr>
              <w:spacing w:after="255" w:line="240" w:lineRule="auto"/>
              <w:jc w:val="center"/>
              <w:rPr>
                <w:rFonts w:ascii="Helvetica" w:eastAsia="Times New Roman" w:hAnsi="Helvetica" w:cs="Times New Roman"/>
                <w:b/>
                <w:bCs/>
                <w:color w:val="333333"/>
                <w:sz w:val="18"/>
                <w:szCs w:val="18"/>
                <w:lang w:eastAsia="lv-LV"/>
              </w:rPr>
            </w:pPr>
            <w:r w:rsidRPr="00444CEB">
              <w:rPr>
                <w:rFonts w:ascii="Helvetica" w:eastAsia="Times New Roman" w:hAnsi="Helvetica" w:cs="Times New Roman"/>
                <w:b/>
                <w:bCs/>
                <w:color w:val="333333"/>
                <w:sz w:val="18"/>
                <w:szCs w:val="18"/>
                <w:lang w:eastAsia="lv-LV"/>
              </w:rPr>
              <w:t>Prasības</w:t>
            </w:r>
          </w:p>
        </w:tc>
        <w:tc>
          <w:tcPr>
            <w:tcW w:w="1144" w:type="pct"/>
            <w:shd w:val="clear" w:color="auto" w:fill="auto"/>
            <w:tcMar>
              <w:top w:w="0" w:type="dxa"/>
              <w:left w:w="0" w:type="dxa"/>
              <w:bottom w:w="0" w:type="dxa"/>
              <w:right w:w="0" w:type="dxa"/>
            </w:tcMar>
            <w:vAlign w:val="center"/>
          </w:tcPr>
          <w:p w:rsidR="00444CEB" w:rsidRPr="00444CEB" w:rsidRDefault="00444CEB" w:rsidP="00444CEB">
            <w:pPr>
              <w:spacing w:after="255" w:line="240" w:lineRule="auto"/>
              <w:jc w:val="center"/>
              <w:rPr>
                <w:rFonts w:ascii="Helvetica" w:eastAsia="Times New Roman" w:hAnsi="Helvetica" w:cs="Times New Roman"/>
                <w:b/>
                <w:color w:val="333333"/>
                <w:sz w:val="18"/>
                <w:szCs w:val="18"/>
                <w:lang w:eastAsia="lv-LV"/>
              </w:rPr>
            </w:pPr>
            <w:r w:rsidRPr="00444CEB">
              <w:rPr>
                <w:rFonts w:ascii="Helvetica" w:eastAsia="Times New Roman" w:hAnsi="Helvetica" w:cs="Times New Roman"/>
                <w:b/>
                <w:color w:val="333333"/>
                <w:sz w:val="18"/>
                <w:szCs w:val="18"/>
                <w:lang w:eastAsia="lv-LV"/>
              </w:rPr>
              <w:t>Ievadlauks</w:t>
            </w:r>
          </w:p>
        </w:tc>
        <w:tc>
          <w:tcPr>
            <w:tcW w:w="1355" w:type="pct"/>
            <w:shd w:val="clear" w:color="auto" w:fill="auto"/>
            <w:tcMar>
              <w:top w:w="0" w:type="dxa"/>
              <w:left w:w="0" w:type="dxa"/>
              <w:bottom w:w="0" w:type="dxa"/>
              <w:right w:w="0" w:type="dxa"/>
            </w:tcMar>
            <w:vAlign w:val="center"/>
          </w:tcPr>
          <w:p w:rsidR="00444CEB" w:rsidRPr="00444CEB" w:rsidRDefault="00444CEB" w:rsidP="00444CEB">
            <w:pPr>
              <w:spacing w:after="255" w:line="240" w:lineRule="auto"/>
              <w:jc w:val="center"/>
              <w:rPr>
                <w:rFonts w:ascii="Helvetica" w:eastAsia="Times New Roman" w:hAnsi="Helvetica" w:cs="Times New Roman"/>
                <w:b/>
                <w:color w:val="333333"/>
                <w:sz w:val="18"/>
                <w:szCs w:val="18"/>
                <w:lang w:eastAsia="lv-LV"/>
              </w:rPr>
            </w:pPr>
            <w:r w:rsidRPr="00444CEB">
              <w:rPr>
                <w:rFonts w:ascii="Helvetica" w:eastAsia="Times New Roman" w:hAnsi="Helvetica" w:cs="Times New Roman"/>
                <w:b/>
                <w:color w:val="333333"/>
                <w:sz w:val="18"/>
                <w:szCs w:val="18"/>
                <w:lang w:eastAsia="lv-LV"/>
              </w:rPr>
              <w:t>Dokumenti</w:t>
            </w:r>
          </w:p>
        </w:tc>
      </w:tr>
      <w:tr w:rsidR="00444CEB" w:rsidRPr="00444CEB" w:rsidTr="00444CEB">
        <w:tc>
          <w:tcPr>
            <w:tcW w:w="0" w:type="auto"/>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1.</w:t>
            </w:r>
          </w:p>
        </w:tc>
        <w:tc>
          <w:tcPr>
            <w:tcW w:w="2108"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b/>
                <w:bCs/>
                <w:color w:val="333333"/>
                <w:sz w:val="18"/>
                <w:szCs w:val="18"/>
                <w:lang w:eastAsia="lv-LV"/>
              </w:rPr>
              <w:t>Citi informatīvi materiāli</w:t>
            </w:r>
            <w:r w:rsidRPr="00444CEB">
              <w:rPr>
                <w:rFonts w:ascii="Helvetica" w:eastAsia="Times New Roman" w:hAnsi="Helvetica" w:cs="Times New Roman"/>
                <w:color w:val="333333"/>
                <w:sz w:val="18"/>
                <w:szCs w:val="18"/>
                <w:lang w:eastAsia="lv-LV"/>
              </w:rPr>
              <w:br/>
              <w:t>Piegādātājs pievieno brīvprātīgi pēc saviem ieskatiem</w:t>
            </w:r>
          </w:p>
        </w:tc>
        <w:tc>
          <w:tcPr>
            <w:tcW w:w="1144"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Piedāvājuma vērtības ievade nav paredzēta.</w:t>
            </w:r>
          </w:p>
        </w:tc>
        <w:tc>
          <w:tcPr>
            <w:tcW w:w="1355" w:type="pct"/>
            <w:shd w:val="clear" w:color="auto" w:fill="auto"/>
            <w:tcMar>
              <w:top w:w="0" w:type="dxa"/>
              <w:left w:w="0" w:type="dxa"/>
              <w:bottom w:w="0" w:type="dxa"/>
              <w:right w:w="0" w:type="dxa"/>
            </w:tcMar>
            <w:vAlign w:val="center"/>
            <w:hideMark/>
          </w:tcPr>
          <w:p w:rsidR="00444CEB" w:rsidRPr="00444CEB" w:rsidRDefault="00444CEB" w:rsidP="00444CEB">
            <w:pPr>
              <w:spacing w:after="255" w:line="240" w:lineRule="auto"/>
              <w:rPr>
                <w:rFonts w:ascii="Helvetica" w:eastAsia="Times New Roman" w:hAnsi="Helvetica" w:cs="Times New Roman"/>
                <w:color w:val="333333"/>
                <w:sz w:val="18"/>
                <w:szCs w:val="18"/>
                <w:lang w:eastAsia="lv-LV"/>
              </w:rPr>
            </w:pPr>
            <w:r w:rsidRPr="00444CEB">
              <w:rPr>
                <w:rFonts w:ascii="Helvetica" w:eastAsia="Times New Roman" w:hAnsi="Helvetica" w:cs="Times New Roman"/>
                <w:color w:val="333333"/>
                <w:sz w:val="18"/>
                <w:szCs w:val="18"/>
                <w:lang w:eastAsia="lv-LV"/>
              </w:rPr>
              <w:t>Izvēlieties datni</w:t>
            </w:r>
            <w:r w:rsidRPr="00444CEB">
              <w:rPr>
                <w:rFonts w:ascii="Helvetica" w:eastAsia="Times New Roman" w:hAnsi="Helvetica" w:cs="Times New Roman"/>
                <w:color w:val="333333"/>
                <w:sz w:val="18"/>
                <w:szCs w:val="18"/>
                <w:lang w:eastAsia="lv-LV"/>
              </w:rPr>
              <w:br/>
            </w:r>
            <w:r w:rsidRPr="00444CEB">
              <w:rPr>
                <w:rFonts w:ascii="Helvetica" w:eastAsia="Times New Roman" w:hAnsi="Helvetica" w:cs="Times New Roman"/>
                <w:i/>
                <w:iCs/>
                <w:color w:val="333333"/>
                <w:sz w:val="18"/>
                <w:szCs w:val="18"/>
                <w:lang w:eastAsia="lv-LV"/>
              </w:rPr>
              <w:t>Vairākas datnes</w:t>
            </w:r>
            <w:r w:rsidRPr="00444CEB">
              <w:rPr>
                <w:rFonts w:ascii="Helvetica" w:eastAsia="Times New Roman" w:hAnsi="Helvetica" w:cs="Times New Roman"/>
                <w:i/>
                <w:iCs/>
                <w:color w:val="333333"/>
                <w:sz w:val="18"/>
                <w:szCs w:val="18"/>
                <w:lang w:eastAsia="lv-LV"/>
              </w:rPr>
              <w:br/>
              <w:t>Jebkura datne</w:t>
            </w:r>
          </w:p>
        </w:tc>
      </w:tr>
    </w:tbl>
    <w:p w:rsidR="00444CEB" w:rsidRPr="00444CEB" w:rsidRDefault="00444CEB"/>
    <w:sectPr w:rsidR="00444CEB" w:rsidRPr="00444CE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20002A87" w:usb1="00000000" w:usb2="00000000" w:usb3="00000000" w:csb0="000001FF" w:csb1="00000000"/>
  </w:font>
  <w:font w:name="Calibri">
    <w:panose1 w:val="020F0502020204030204"/>
    <w:charset w:val="BA"/>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20002A87" w:usb1="00000000" w:usb2="00000000"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A162A"/>
    <w:multiLevelType w:val="hybridMultilevel"/>
    <w:tmpl w:val="21FE6ABE"/>
    <w:lvl w:ilvl="0" w:tplc="A118A840">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0F3"/>
    <w:rsid w:val="002A7423"/>
    <w:rsid w:val="00444CEB"/>
    <w:rsid w:val="00DA20F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DA20F3"/>
    <w:pPr>
      <w:spacing w:before="128" w:after="128" w:line="240" w:lineRule="auto"/>
      <w:outlineLvl w:val="3"/>
    </w:pPr>
    <w:rPr>
      <w:rFonts w:ascii="inherit" w:eastAsia="Times New Roman" w:hAnsi="inherit" w:cs="Times New Roman"/>
      <w:sz w:val="23"/>
      <w:szCs w:val="23"/>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A20F3"/>
    <w:rPr>
      <w:rFonts w:ascii="inherit" w:eastAsia="Times New Roman" w:hAnsi="inherit" w:cs="Times New Roman"/>
      <w:sz w:val="23"/>
      <w:szCs w:val="23"/>
      <w:lang w:eastAsia="lv-LV"/>
    </w:rPr>
  </w:style>
  <w:style w:type="character" w:customStyle="1" w:styleId="select2-chosen">
    <w:name w:val="select2-chosen"/>
    <w:basedOn w:val="DefaultParagraphFont"/>
    <w:rsid w:val="00DA20F3"/>
  </w:style>
  <w:style w:type="paragraph" w:styleId="ListParagraph">
    <w:name w:val="List Paragraph"/>
    <w:basedOn w:val="Normal"/>
    <w:uiPriority w:val="34"/>
    <w:qFormat/>
    <w:rsid w:val="00DA20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DA20F3"/>
    <w:pPr>
      <w:spacing w:before="128" w:after="128" w:line="240" w:lineRule="auto"/>
      <w:outlineLvl w:val="3"/>
    </w:pPr>
    <w:rPr>
      <w:rFonts w:ascii="inherit" w:eastAsia="Times New Roman" w:hAnsi="inherit" w:cs="Times New Roman"/>
      <w:sz w:val="23"/>
      <w:szCs w:val="23"/>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A20F3"/>
    <w:rPr>
      <w:rFonts w:ascii="inherit" w:eastAsia="Times New Roman" w:hAnsi="inherit" w:cs="Times New Roman"/>
      <w:sz w:val="23"/>
      <w:szCs w:val="23"/>
      <w:lang w:eastAsia="lv-LV"/>
    </w:rPr>
  </w:style>
  <w:style w:type="character" w:customStyle="1" w:styleId="select2-chosen">
    <w:name w:val="select2-chosen"/>
    <w:basedOn w:val="DefaultParagraphFont"/>
    <w:rsid w:val="00DA20F3"/>
  </w:style>
  <w:style w:type="paragraph" w:styleId="ListParagraph">
    <w:name w:val="List Paragraph"/>
    <w:basedOn w:val="Normal"/>
    <w:uiPriority w:val="34"/>
    <w:qFormat/>
    <w:rsid w:val="00DA20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08365">
      <w:bodyDiv w:val="1"/>
      <w:marLeft w:val="0"/>
      <w:marRight w:val="0"/>
      <w:marTop w:val="0"/>
      <w:marBottom w:val="0"/>
      <w:divBdr>
        <w:top w:val="none" w:sz="0" w:space="0" w:color="auto"/>
        <w:left w:val="none" w:sz="0" w:space="0" w:color="auto"/>
        <w:bottom w:val="none" w:sz="0" w:space="0" w:color="auto"/>
        <w:right w:val="none" w:sz="0" w:space="0" w:color="auto"/>
      </w:divBdr>
      <w:divsChild>
        <w:div w:id="2116364174">
          <w:marLeft w:val="0"/>
          <w:marRight w:val="0"/>
          <w:marTop w:val="0"/>
          <w:marBottom w:val="0"/>
          <w:divBdr>
            <w:top w:val="none" w:sz="0" w:space="0" w:color="auto"/>
            <w:left w:val="none" w:sz="0" w:space="0" w:color="auto"/>
            <w:bottom w:val="none" w:sz="0" w:space="0" w:color="auto"/>
            <w:right w:val="none" w:sz="0" w:space="0" w:color="auto"/>
          </w:divBdr>
          <w:divsChild>
            <w:div w:id="1000892687">
              <w:marLeft w:val="0"/>
              <w:marRight w:val="0"/>
              <w:marTop w:val="450"/>
              <w:marBottom w:val="450"/>
              <w:divBdr>
                <w:top w:val="none" w:sz="0" w:space="0" w:color="auto"/>
                <w:left w:val="none" w:sz="0" w:space="0" w:color="auto"/>
                <w:bottom w:val="none" w:sz="0" w:space="0" w:color="auto"/>
                <w:right w:val="none" w:sz="0" w:space="0" w:color="auto"/>
              </w:divBdr>
              <w:divsChild>
                <w:div w:id="1375616092">
                  <w:marLeft w:val="0"/>
                  <w:marRight w:val="0"/>
                  <w:marTop w:val="0"/>
                  <w:marBottom w:val="0"/>
                  <w:divBdr>
                    <w:top w:val="single" w:sz="6" w:space="0" w:color="999999"/>
                    <w:left w:val="single" w:sz="6" w:space="0" w:color="999999"/>
                    <w:bottom w:val="single" w:sz="6" w:space="0" w:color="999999"/>
                    <w:right w:val="single" w:sz="6" w:space="0" w:color="999999"/>
                  </w:divBdr>
                  <w:divsChild>
                    <w:div w:id="1424035319">
                      <w:marLeft w:val="0"/>
                      <w:marRight w:val="0"/>
                      <w:marTop w:val="0"/>
                      <w:marBottom w:val="0"/>
                      <w:divBdr>
                        <w:top w:val="none" w:sz="0" w:space="0" w:color="auto"/>
                        <w:left w:val="none" w:sz="0" w:space="0" w:color="auto"/>
                        <w:bottom w:val="none" w:sz="0" w:space="0" w:color="auto"/>
                        <w:right w:val="none" w:sz="0" w:space="0" w:color="auto"/>
                      </w:divBdr>
                      <w:divsChild>
                        <w:div w:id="836267044">
                          <w:marLeft w:val="0"/>
                          <w:marRight w:val="0"/>
                          <w:marTop w:val="0"/>
                          <w:marBottom w:val="255"/>
                          <w:divBdr>
                            <w:top w:val="none" w:sz="0" w:space="0" w:color="auto"/>
                            <w:left w:val="none" w:sz="0" w:space="0" w:color="auto"/>
                            <w:bottom w:val="none" w:sz="0" w:space="0" w:color="auto"/>
                            <w:right w:val="none" w:sz="0" w:space="0" w:color="auto"/>
                          </w:divBdr>
                          <w:divsChild>
                            <w:div w:id="871116868">
                              <w:marLeft w:val="0"/>
                              <w:marRight w:val="0"/>
                              <w:marTop w:val="195"/>
                              <w:marBottom w:val="0"/>
                              <w:divBdr>
                                <w:top w:val="none" w:sz="0" w:space="0" w:color="auto"/>
                                <w:left w:val="none" w:sz="0" w:space="0" w:color="auto"/>
                                <w:bottom w:val="none" w:sz="0" w:space="0" w:color="auto"/>
                                <w:right w:val="none" w:sz="0" w:space="0" w:color="auto"/>
                              </w:divBdr>
                              <w:divsChild>
                                <w:div w:id="76041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183552">
      <w:bodyDiv w:val="1"/>
      <w:marLeft w:val="0"/>
      <w:marRight w:val="0"/>
      <w:marTop w:val="0"/>
      <w:marBottom w:val="0"/>
      <w:divBdr>
        <w:top w:val="none" w:sz="0" w:space="0" w:color="auto"/>
        <w:left w:val="none" w:sz="0" w:space="0" w:color="auto"/>
        <w:bottom w:val="none" w:sz="0" w:space="0" w:color="auto"/>
        <w:right w:val="none" w:sz="0" w:space="0" w:color="auto"/>
      </w:divBdr>
      <w:divsChild>
        <w:div w:id="1365985395">
          <w:marLeft w:val="0"/>
          <w:marRight w:val="0"/>
          <w:marTop w:val="0"/>
          <w:marBottom w:val="0"/>
          <w:divBdr>
            <w:top w:val="none" w:sz="0" w:space="0" w:color="auto"/>
            <w:left w:val="none" w:sz="0" w:space="0" w:color="auto"/>
            <w:bottom w:val="none" w:sz="0" w:space="0" w:color="auto"/>
            <w:right w:val="none" w:sz="0" w:space="0" w:color="auto"/>
          </w:divBdr>
          <w:divsChild>
            <w:div w:id="618757491">
              <w:marLeft w:val="0"/>
              <w:marRight w:val="0"/>
              <w:marTop w:val="450"/>
              <w:marBottom w:val="450"/>
              <w:divBdr>
                <w:top w:val="none" w:sz="0" w:space="0" w:color="auto"/>
                <w:left w:val="none" w:sz="0" w:space="0" w:color="auto"/>
                <w:bottom w:val="none" w:sz="0" w:space="0" w:color="auto"/>
                <w:right w:val="none" w:sz="0" w:space="0" w:color="auto"/>
              </w:divBdr>
              <w:divsChild>
                <w:div w:id="1654523105">
                  <w:marLeft w:val="0"/>
                  <w:marRight w:val="0"/>
                  <w:marTop w:val="0"/>
                  <w:marBottom w:val="0"/>
                  <w:divBdr>
                    <w:top w:val="single" w:sz="6" w:space="0" w:color="999999"/>
                    <w:left w:val="single" w:sz="6" w:space="0" w:color="999999"/>
                    <w:bottom w:val="single" w:sz="6" w:space="0" w:color="999999"/>
                    <w:right w:val="single" w:sz="6" w:space="0" w:color="999999"/>
                  </w:divBdr>
                  <w:divsChild>
                    <w:div w:id="408432289">
                      <w:marLeft w:val="0"/>
                      <w:marRight w:val="0"/>
                      <w:marTop w:val="0"/>
                      <w:marBottom w:val="0"/>
                      <w:divBdr>
                        <w:top w:val="none" w:sz="0" w:space="0" w:color="auto"/>
                        <w:left w:val="none" w:sz="0" w:space="0" w:color="auto"/>
                        <w:bottom w:val="none" w:sz="0" w:space="0" w:color="auto"/>
                        <w:right w:val="none" w:sz="0" w:space="0" w:color="auto"/>
                      </w:divBdr>
                      <w:divsChild>
                        <w:div w:id="1390223476">
                          <w:marLeft w:val="0"/>
                          <w:marRight w:val="0"/>
                          <w:marTop w:val="0"/>
                          <w:marBottom w:val="255"/>
                          <w:divBdr>
                            <w:top w:val="none" w:sz="0" w:space="0" w:color="auto"/>
                            <w:left w:val="none" w:sz="0" w:space="0" w:color="auto"/>
                            <w:bottom w:val="none" w:sz="0" w:space="0" w:color="auto"/>
                            <w:right w:val="none" w:sz="0" w:space="0" w:color="auto"/>
                          </w:divBdr>
                          <w:divsChild>
                            <w:div w:id="1688943942">
                              <w:marLeft w:val="0"/>
                              <w:marRight w:val="0"/>
                              <w:marTop w:val="195"/>
                              <w:marBottom w:val="0"/>
                              <w:divBdr>
                                <w:top w:val="none" w:sz="0" w:space="0" w:color="auto"/>
                                <w:left w:val="none" w:sz="0" w:space="0" w:color="auto"/>
                                <w:bottom w:val="none" w:sz="0" w:space="0" w:color="auto"/>
                                <w:right w:val="none" w:sz="0" w:space="0" w:color="auto"/>
                              </w:divBdr>
                              <w:divsChild>
                                <w:div w:id="538595089">
                                  <w:marLeft w:val="0"/>
                                  <w:marRight w:val="0"/>
                                  <w:marTop w:val="0"/>
                                  <w:marBottom w:val="0"/>
                                  <w:divBdr>
                                    <w:top w:val="none" w:sz="0" w:space="0" w:color="auto"/>
                                    <w:left w:val="none" w:sz="0" w:space="0" w:color="auto"/>
                                    <w:bottom w:val="none" w:sz="0" w:space="0" w:color="auto"/>
                                    <w:right w:val="none" w:sz="0" w:space="0" w:color="auto"/>
                                  </w:divBdr>
                                  <w:divsChild>
                                    <w:div w:id="936450587">
                                      <w:marLeft w:val="0"/>
                                      <w:marRight w:val="0"/>
                                      <w:marTop w:val="0"/>
                                      <w:marBottom w:val="0"/>
                                      <w:divBdr>
                                        <w:top w:val="none" w:sz="0" w:space="0" w:color="auto"/>
                                        <w:left w:val="none" w:sz="0" w:space="0" w:color="auto"/>
                                        <w:bottom w:val="none" w:sz="0" w:space="0" w:color="auto"/>
                                        <w:right w:val="none" w:sz="0" w:space="0" w:color="auto"/>
                                      </w:divBdr>
                                      <w:divsChild>
                                        <w:div w:id="1959874380">
                                          <w:marLeft w:val="0"/>
                                          <w:marRight w:val="0"/>
                                          <w:marTop w:val="0"/>
                                          <w:marBottom w:val="0"/>
                                          <w:divBdr>
                                            <w:top w:val="none" w:sz="0" w:space="0" w:color="auto"/>
                                            <w:left w:val="none" w:sz="0" w:space="0" w:color="auto"/>
                                            <w:bottom w:val="none" w:sz="0" w:space="0" w:color="auto"/>
                                            <w:right w:val="none" w:sz="0" w:space="0" w:color="auto"/>
                                          </w:divBdr>
                                          <w:divsChild>
                                            <w:div w:id="393167069">
                                              <w:marLeft w:val="0"/>
                                              <w:marRight w:val="0"/>
                                              <w:marTop w:val="0"/>
                                              <w:marBottom w:val="0"/>
                                              <w:divBdr>
                                                <w:top w:val="none" w:sz="0" w:space="0" w:color="auto"/>
                                                <w:left w:val="none" w:sz="0" w:space="0" w:color="auto"/>
                                                <w:bottom w:val="none" w:sz="0" w:space="0" w:color="auto"/>
                                                <w:right w:val="none" w:sz="0" w:space="0" w:color="auto"/>
                                              </w:divBdr>
                                              <w:divsChild>
                                                <w:div w:id="1528713372">
                                                  <w:marLeft w:val="0"/>
                                                  <w:marRight w:val="0"/>
                                                  <w:marTop w:val="0"/>
                                                  <w:marBottom w:val="0"/>
                                                  <w:divBdr>
                                                    <w:top w:val="none" w:sz="0" w:space="0" w:color="auto"/>
                                                    <w:left w:val="none" w:sz="0" w:space="0" w:color="auto"/>
                                                    <w:bottom w:val="none" w:sz="0" w:space="0" w:color="auto"/>
                                                    <w:right w:val="none" w:sz="0" w:space="0" w:color="auto"/>
                                                  </w:divBdr>
                                                  <w:divsChild>
                                                    <w:div w:id="663625155">
                                                      <w:marLeft w:val="0"/>
                                                      <w:marRight w:val="0"/>
                                                      <w:marTop w:val="0"/>
                                                      <w:marBottom w:val="0"/>
                                                      <w:divBdr>
                                                        <w:top w:val="none" w:sz="0" w:space="0" w:color="auto"/>
                                                        <w:left w:val="none" w:sz="0" w:space="0" w:color="auto"/>
                                                        <w:bottom w:val="none" w:sz="0" w:space="0" w:color="auto"/>
                                                        <w:right w:val="none" w:sz="0" w:space="0" w:color="auto"/>
                                                      </w:divBdr>
                                                      <w:divsChild>
                                                        <w:div w:id="266625345">
                                                          <w:marLeft w:val="0"/>
                                                          <w:marRight w:val="0"/>
                                                          <w:marTop w:val="0"/>
                                                          <w:marBottom w:val="0"/>
                                                          <w:divBdr>
                                                            <w:top w:val="none" w:sz="0" w:space="0" w:color="auto"/>
                                                            <w:left w:val="none" w:sz="0" w:space="0" w:color="auto"/>
                                                            <w:bottom w:val="none" w:sz="0" w:space="0" w:color="auto"/>
                                                            <w:right w:val="none" w:sz="0" w:space="0" w:color="auto"/>
                                                          </w:divBdr>
                                                          <w:divsChild>
                                                            <w:div w:id="154150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4833284">
      <w:bodyDiv w:val="1"/>
      <w:marLeft w:val="0"/>
      <w:marRight w:val="0"/>
      <w:marTop w:val="0"/>
      <w:marBottom w:val="0"/>
      <w:divBdr>
        <w:top w:val="none" w:sz="0" w:space="0" w:color="auto"/>
        <w:left w:val="none" w:sz="0" w:space="0" w:color="auto"/>
        <w:bottom w:val="none" w:sz="0" w:space="0" w:color="auto"/>
        <w:right w:val="none" w:sz="0" w:space="0" w:color="auto"/>
      </w:divBdr>
      <w:divsChild>
        <w:div w:id="1931769664">
          <w:marLeft w:val="0"/>
          <w:marRight w:val="0"/>
          <w:marTop w:val="0"/>
          <w:marBottom w:val="0"/>
          <w:divBdr>
            <w:top w:val="none" w:sz="0" w:space="0" w:color="auto"/>
            <w:left w:val="none" w:sz="0" w:space="0" w:color="auto"/>
            <w:bottom w:val="none" w:sz="0" w:space="0" w:color="auto"/>
            <w:right w:val="none" w:sz="0" w:space="0" w:color="auto"/>
          </w:divBdr>
          <w:divsChild>
            <w:div w:id="1762722382">
              <w:marLeft w:val="0"/>
              <w:marRight w:val="0"/>
              <w:marTop w:val="450"/>
              <w:marBottom w:val="450"/>
              <w:divBdr>
                <w:top w:val="none" w:sz="0" w:space="0" w:color="auto"/>
                <w:left w:val="none" w:sz="0" w:space="0" w:color="auto"/>
                <w:bottom w:val="none" w:sz="0" w:space="0" w:color="auto"/>
                <w:right w:val="none" w:sz="0" w:space="0" w:color="auto"/>
              </w:divBdr>
              <w:divsChild>
                <w:div w:id="1506479217">
                  <w:marLeft w:val="0"/>
                  <w:marRight w:val="0"/>
                  <w:marTop w:val="0"/>
                  <w:marBottom w:val="0"/>
                  <w:divBdr>
                    <w:top w:val="single" w:sz="6" w:space="0" w:color="999999"/>
                    <w:left w:val="single" w:sz="6" w:space="0" w:color="999999"/>
                    <w:bottom w:val="single" w:sz="6" w:space="0" w:color="999999"/>
                    <w:right w:val="single" w:sz="6" w:space="0" w:color="999999"/>
                  </w:divBdr>
                  <w:divsChild>
                    <w:div w:id="1082024692">
                      <w:marLeft w:val="0"/>
                      <w:marRight w:val="0"/>
                      <w:marTop w:val="0"/>
                      <w:marBottom w:val="0"/>
                      <w:divBdr>
                        <w:top w:val="none" w:sz="0" w:space="0" w:color="auto"/>
                        <w:left w:val="none" w:sz="0" w:space="0" w:color="auto"/>
                        <w:bottom w:val="none" w:sz="0" w:space="0" w:color="auto"/>
                        <w:right w:val="none" w:sz="0" w:space="0" w:color="auto"/>
                      </w:divBdr>
                      <w:divsChild>
                        <w:div w:id="978919134">
                          <w:marLeft w:val="0"/>
                          <w:marRight w:val="0"/>
                          <w:marTop w:val="0"/>
                          <w:marBottom w:val="255"/>
                          <w:divBdr>
                            <w:top w:val="none" w:sz="0" w:space="0" w:color="auto"/>
                            <w:left w:val="none" w:sz="0" w:space="0" w:color="auto"/>
                            <w:bottom w:val="none" w:sz="0" w:space="0" w:color="auto"/>
                            <w:right w:val="none" w:sz="0" w:space="0" w:color="auto"/>
                          </w:divBdr>
                          <w:divsChild>
                            <w:div w:id="520361210">
                              <w:marLeft w:val="0"/>
                              <w:marRight w:val="0"/>
                              <w:marTop w:val="195"/>
                              <w:marBottom w:val="0"/>
                              <w:divBdr>
                                <w:top w:val="none" w:sz="0" w:space="0" w:color="auto"/>
                                <w:left w:val="none" w:sz="0" w:space="0" w:color="auto"/>
                                <w:bottom w:val="none" w:sz="0" w:space="0" w:color="auto"/>
                                <w:right w:val="none" w:sz="0" w:space="0" w:color="auto"/>
                              </w:divBdr>
                              <w:divsChild>
                                <w:div w:id="399255812">
                                  <w:marLeft w:val="0"/>
                                  <w:marRight w:val="0"/>
                                  <w:marTop w:val="0"/>
                                  <w:marBottom w:val="0"/>
                                  <w:divBdr>
                                    <w:top w:val="none" w:sz="0" w:space="0" w:color="auto"/>
                                    <w:left w:val="none" w:sz="0" w:space="0" w:color="auto"/>
                                    <w:bottom w:val="none" w:sz="0" w:space="0" w:color="auto"/>
                                    <w:right w:val="none" w:sz="0" w:space="0" w:color="auto"/>
                                  </w:divBdr>
                                  <w:divsChild>
                                    <w:div w:id="523252837">
                                      <w:marLeft w:val="0"/>
                                      <w:marRight w:val="0"/>
                                      <w:marTop w:val="0"/>
                                      <w:marBottom w:val="0"/>
                                      <w:divBdr>
                                        <w:top w:val="none" w:sz="0" w:space="0" w:color="auto"/>
                                        <w:left w:val="none" w:sz="0" w:space="0" w:color="auto"/>
                                        <w:bottom w:val="none" w:sz="0" w:space="0" w:color="auto"/>
                                        <w:right w:val="none" w:sz="0" w:space="0" w:color="auto"/>
                                      </w:divBdr>
                                      <w:divsChild>
                                        <w:div w:id="1275558111">
                                          <w:marLeft w:val="0"/>
                                          <w:marRight w:val="0"/>
                                          <w:marTop w:val="0"/>
                                          <w:marBottom w:val="0"/>
                                          <w:divBdr>
                                            <w:top w:val="none" w:sz="0" w:space="0" w:color="auto"/>
                                            <w:left w:val="none" w:sz="0" w:space="0" w:color="auto"/>
                                            <w:bottom w:val="none" w:sz="0" w:space="0" w:color="auto"/>
                                            <w:right w:val="none" w:sz="0" w:space="0" w:color="auto"/>
                                          </w:divBdr>
                                          <w:divsChild>
                                            <w:div w:id="68164515">
                                              <w:marLeft w:val="0"/>
                                              <w:marRight w:val="0"/>
                                              <w:marTop w:val="0"/>
                                              <w:marBottom w:val="0"/>
                                              <w:divBdr>
                                                <w:top w:val="none" w:sz="0" w:space="0" w:color="auto"/>
                                                <w:left w:val="none" w:sz="0" w:space="0" w:color="auto"/>
                                                <w:bottom w:val="none" w:sz="0" w:space="0" w:color="auto"/>
                                                <w:right w:val="none" w:sz="0" w:space="0" w:color="auto"/>
                                              </w:divBdr>
                                              <w:divsChild>
                                                <w:div w:id="1045065002">
                                                  <w:marLeft w:val="0"/>
                                                  <w:marRight w:val="0"/>
                                                  <w:marTop w:val="0"/>
                                                  <w:marBottom w:val="0"/>
                                                  <w:divBdr>
                                                    <w:top w:val="none" w:sz="0" w:space="0" w:color="auto"/>
                                                    <w:left w:val="none" w:sz="0" w:space="0" w:color="auto"/>
                                                    <w:bottom w:val="none" w:sz="0" w:space="0" w:color="auto"/>
                                                    <w:right w:val="none" w:sz="0" w:space="0" w:color="auto"/>
                                                  </w:divBdr>
                                                  <w:divsChild>
                                                    <w:div w:id="532814004">
                                                      <w:marLeft w:val="0"/>
                                                      <w:marRight w:val="0"/>
                                                      <w:marTop w:val="0"/>
                                                      <w:marBottom w:val="0"/>
                                                      <w:divBdr>
                                                        <w:top w:val="none" w:sz="0" w:space="0" w:color="auto"/>
                                                        <w:left w:val="none" w:sz="0" w:space="0" w:color="auto"/>
                                                        <w:bottom w:val="none" w:sz="0" w:space="0" w:color="auto"/>
                                                        <w:right w:val="none" w:sz="0" w:space="0" w:color="auto"/>
                                                      </w:divBdr>
                                                      <w:divsChild>
                                                        <w:div w:id="1571035248">
                                                          <w:marLeft w:val="0"/>
                                                          <w:marRight w:val="0"/>
                                                          <w:marTop w:val="0"/>
                                                          <w:marBottom w:val="0"/>
                                                          <w:divBdr>
                                                            <w:top w:val="none" w:sz="0" w:space="0" w:color="auto"/>
                                                            <w:left w:val="none" w:sz="0" w:space="0" w:color="auto"/>
                                                            <w:bottom w:val="none" w:sz="0" w:space="0" w:color="auto"/>
                                                            <w:right w:val="none" w:sz="0" w:space="0" w:color="auto"/>
                                                          </w:divBdr>
                                                          <w:divsChild>
                                                            <w:div w:id="65399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34179080">
      <w:bodyDiv w:val="1"/>
      <w:marLeft w:val="0"/>
      <w:marRight w:val="0"/>
      <w:marTop w:val="0"/>
      <w:marBottom w:val="0"/>
      <w:divBdr>
        <w:top w:val="none" w:sz="0" w:space="0" w:color="auto"/>
        <w:left w:val="none" w:sz="0" w:space="0" w:color="auto"/>
        <w:bottom w:val="none" w:sz="0" w:space="0" w:color="auto"/>
        <w:right w:val="none" w:sz="0" w:space="0" w:color="auto"/>
      </w:divBdr>
      <w:divsChild>
        <w:div w:id="1841459572">
          <w:marLeft w:val="0"/>
          <w:marRight w:val="0"/>
          <w:marTop w:val="0"/>
          <w:marBottom w:val="0"/>
          <w:divBdr>
            <w:top w:val="none" w:sz="0" w:space="0" w:color="auto"/>
            <w:left w:val="none" w:sz="0" w:space="0" w:color="auto"/>
            <w:bottom w:val="none" w:sz="0" w:space="0" w:color="auto"/>
            <w:right w:val="none" w:sz="0" w:space="0" w:color="auto"/>
          </w:divBdr>
          <w:divsChild>
            <w:div w:id="1180588588">
              <w:marLeft w:val="0"/>
              <w:marRight w:val="0"/>
              <w:marTop w:val="450"/>
              <w:marBottom w:val="450"/>
              <w:divBdr>
                <w:top w:val="none" w:sz="0" w:space="0" w:color="auto"/>
                <w:left w:val="none" w:sz="0" w:space="0" w:color="auto"/>
                <w:bottom w:val="none" w:sz="0" w:space="0" w:color="auto"/>
                <w:right w:val="none" w:sz="0" w:space="0" w:color="auto"/>
              </w:divBdr>
              <w:divsChild>
                <w:div w:id="24210168">
                  <w:marLeft w:val="0"/>
                  <w:marRight w:val="0"/>
                  <w:marTop w:val="0"/>
                  <w:marBottom w:val="0"/>
                  <w:divBdr>
                    <w:top w:val="single" w:sz="6" w:space="0" w:color="999999"/>
                    <w:left w:val="single" w:sz="6" w:space="0" w:color="999999"/>
                    <w:bottom w:val="single" w:sz="6" w:space="0" w:color="999999"/>
                    <w:right w:val="single" w:sz="6" w:space="0" w:color="999999"/>
                  </w:divBdr>
                  <w:divsChild>
                    <w:div w:id="2010718951">
                      <w:marLeft w:val="0"/>
                      <w:marRight w:val="0"/>
                      <w:marTop w:val="0"/>
                      <w:marBottom w:val="0"/>
                      <w:divBdr>
                        <w:top w:val="none" w:sz="0" w:space="0" w:color="auto"/>
                        <w:left w:val="none" w:sz="0" w:space="0" w:color="auto"/>
                        <w:bottom w:val="none" w:sz="0" w:space="0" w:color="auto"/>
                        <w:right w:val="none" w:sz="0" w:space="0" w:color="auto"/>
                      </w:divBdr>
                      <w:divsChild>
                        <w:div w:id="715542900">
                          <w:marLeft w:val="0"/>
                          <w:marRight w:val="0"/>
                          <w:marTop w:val="0"/>
                          <w:marBottom w:val="255"/>
                          <w:divBdr>
                            <w:top w:val="none" w:sz="0" w:space="0" w:color="auto"/>
                            <w:left w:val="none" w:sz="0" w:space="0" w:color="auto"/>
                            <w:bottom w:val="none" w:sz="0" w:space="0" w:color="auto"/>
                            <w:right w:val="none" w:sz="0" w:space="0" w:color="auto"/>
                          </w:divBdr>
                          <w:divsChild>
                            <w:div w:id="1306086833">
                              <w:marLeft w:val="0"/>
                              <w:marRight w:val="0"/>
                              <w:marTop w:val="195"/>
                              <w:marBottom w:val="0"/>
                              <w:divBdr>
                                <w:top w:val="none" w:sz="0" w:space="0" w:color="auto"/>
                                <w:left w:val="none" w:sz="0" w:space="0" w:color="auto"/>
                                <w:bottom w:val="none" w:sz="0" w:space="0" w:color="auto"/>
                                <w:right w:val="none" w:sz="0" w:space="0" w:color="auto"/>
                              </w:divBdr>
                              <w:divsChild>
                                <w:div w:id="555629541">
                                  <w:marLeft w:val="0"/>
                                  <w:marRight w:val="0"/>
                                  <w:marTop w:val="0"/>
                                  <w:marBottom w:val="0"/>
                                  <w:divBdr>
                                    <w:top w:val="none" w:sz="0" w:space="0" w:color="auto"/>
                                    <w:left w:val="none" w:sz="0" w:space="0" w:color="auto"/>
                                    <w:bottom w:val="none" w:sz="0" w:space="0" w:color="auto"/>
                                    <w:right w:val="none" w:sz="0" w:space="0" w:color="auto"/>
                                  </w:divBdr>
                                  <w:divsChild>
                                    <w:div w:id="1417944027">
                                      <w:marLeft w:val="0"/>
                                      <w:marRight w:val="0"/>
                                      <w:marTop w:val="0"/>
                                      <w:marBottom w:val="0"/>
                                      <w:divBdr>
                                        <w:top w:val="none" w:sz="0" w:space="0" w:color="auto"/>
                                        <w:left w:val="none" w:sz="0" w:space="0" w:color="auto"/>
                                        <w:bottom w:val="none" w:sz="0" w:space="0" w:color="auto"/>
                                        <w:right w:val="none" w:sz="0" w:space="0" w:color="auto"/>
                                      </w:divBdr>
                                      <w:divsChild>
                                        <w:div w:id="1494949248">
                                          <w:marLeft w:val="0"/>
                                          <w:marRight w:val="0"/>
                                          <w:marTop w:val="0"/>
                                          <w:marBottom w:val="0"/>
                                          <w:divBdr>
                                            <w:top w:val="none" w:sz="0" w:space="0" w:color="auto"/>
                                            <w:left w:val="none" w:sz="0" w:space="0" w:color="auto"/>
                                            <w:bottom w:val="none" w:sz="0" w:space="0" w:color="auto"/>
                                            <w:right w:val="none" w:sz="0" w:space="0" w:color="auto"/>
                                          </w:divBdr>
                                          <w:divsChild>
                                            <w:div w:id="2131775779">
                                              <w:marLeft w:val="0"/>
                                              <w:marRight w:val="0"/>
                                              <w:marTop w:val="0"/>
                                              <w:marBottom w:val="0"/>
                                              <w:divBdr>
                                                <w:top w:val="none" w:sz="0" w:space="0" w:color="auto"/>
                                                <w:left w:val="none" w:sz="0" w:space="0" w:color="auto"/>
                                                <w:bottom w:val="none" w:sz="0" w:space="0" w:color="auto"/>
                                                <w:right w:val="none" w:sz="0" w:space="0" w:color="auto"/>
                                              </w:divBdr>
                                              <w:divsChild>
                                                <w:div w:id="531654550">
                                                  <w:marLeft w:val="0"/>
                                                  <w:marRight w:val="0"/>
                                                  <w:marTop w:val="0"/>
                                                  <w:marBottom w:val="0"/>
                                                  <w:divBdr>
                                                    <w:top w:val="none" w:sz="0" w:space="0" w:color="auto"/>
                                                    <w:left w:val="none" w:sz="0" w:space="0" w:color="auto"/>
                                                    <w:bottom w:val="none" w:sz="0" w:space="0" w:color="auto"/>
                                                    <w:right w:val="none" w:sz="0" w:space="0" w:color="auto"/>
                                                  </w:divBdr>
                                                  <w:divsChild>
                                                    <w:div w:id="1682777161">
                                                      <w:marLeft w:val="0"/>
                                                      <w:marRight w:val="0"/>
                                                      <w:marTop w:val="0"/>
                                                      <w:marBottom w:val="0"/>
                                                      <w:divBdr>
                                                        <w:top w:val="none" w:sz="0" w:space="0" w:color="auto"/>
                                                        <w:left w:val="none" w:sz="0" w:space="0" w:color="auto"/>
                                                        <w:bottom w:val="none" w:sz="0" w:space="0" w:color="auto"/>
                                                        <w:right w:val="none" w:sz="0" w:space="0" w:color="auto"/>
                                                      </w:divBdr>
                                                      <w:divsChild>
                                                        <w:div w:id="96214674">
                                                          <w:marLeft w:val="0"/>
                                                          <w:marRight w:val="0"/>
                                                          <w:marTop w:val="0"/>
                                                          <w:marBottom w:val="0"/>
                                                          <w:divBdr>
                                                            <w:top w:val="none" w:sz="0" w:space="0" w:color="auto"/>
                                                            <w:left w:val="none" w:sz="0" w:space="0" w:color="auto"/>
                                                            <w:bottom w:val="none" w:sz="0" w:space="0" w:color="auto"/>
                                                            <w:right w:val="none" w:sz="0" w:space="0" w:color="auto"/>
                                                          </w:divBdr>
                                                          <w:divsChild>
                                                            <w:div w:id="100023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75537884">
      <w:bodyDiv w:val="1"/>
      <w:marLeft w:val="0"/>
      <w:marRight w:val="0"/>
      <w:marTop w:val="0"/>
      <w:marBottom w:val="0"/>
      <w:divBdr>
        <w:top w:val="none" w:sz="0" w:space="0" w:color="auto"/>
        <w:left w:val="none" w:sz="0" w:space="0" w:color="auto"/>
        <w:bottom w:val="none" w:sz="0" w:space="0" w:color="auto"/>
        <w:right w:val="none" w:sz="0" w:space="0" w:color="auto"/>
      </w:divBdr>
      <w:divsChild>
        <w:div w:id="104689799">
          <w:marLeft w:val="0"/>
          <w:marRight w:val="0"/>
          <w:marTop w:val="0"/>
          <w:marBottom w:val="0"/>
          <w:divBdr>
            <w:top w:val="none" w:sz="0" w:space="0" w:color="auto"/>
            <w:left w:val="none" w:sz="0" w:space="0" w:color="auto"/>
            <w:bottom w:val="none" w:sz="0" w:space="0" w:color="auto"/>
            <w:right w:val="none" w:sz="0" w:space="0" w:color="auto"/>
          </w:divBdr>
          <w:divsChild>
            <w:div w:id="800734022">
              <w:marLeft w:val="0"/>
              <w:marRight w:val="0"/>
              <w:marTop w:val="450"/>
              <w:marBottom w:val="450"/>
              <w:divBdr>
                <w:top w:val="none" w:sz="0" w:space="0" w:color="auto"/>
                <w:left w:val="none" w:sz="0" w:space="0" w:color="auto"/>
                <w:bottom w:val="none" w:sz="0" w:space="0" w:color="auto"/>
                <w:right w:val="none" w:sz="0" w:space="0" w:color="auto"/>
              </w:divBdr>
              <w:divsChild>
                <w:div w:id="1336491090">
                  <w:marLeft w:val="0"/>
                  <w:marRight w:val="0"/>
                  <w:marTop w:val="0"/>
                  <w:marBottom w:val="0"/>
                  <w:divBdr>
                    <w:top w:val="single" w:sz="6" w:space="0" w:color="999999"/>
                    <w:left w:val="single" w:sz="6" w:space="0" w:color="999999"/>
                    <w:bottom w:val="single" w:sz="6" w:space="0" w:color="999999"/>
                    <w:right w:val="single" w:sz="6" w:space="0" w:color="999999"/>
                  </w:divBdr>
                  <w:divsChild>
                    <w:div w:id="1141922354">
                      <w:marLeft w:val="0"/>
                      <w:marRight w:val="0"/>
                      <w:marTop w:val="0"/>
                      <w:marBottom w:val="0"/>
                      <w:divBdr>
                        <w:top w:val="none" w:sz="0" w:space="0" w:color="auto"/>
                        <w:left w:val="none" w:sz="0" w:space="0" w:color="auto"/>
                        <w:bottom w:val="none" w:sz="0" w:space="0" w:color="auto"/>
                        <w:right w:val="none" w:sz="0" w:space="0" w:color="auto"/>
                      </w:divBdr>
                      <w:divsChild>
                        <w:div w:id="1775786756">
                          <w:marLeft w:val="0"/>
                          <w:marRight w:val="0"/>
                          <w:marTop w:val="0"/>
                          <w:marBottom w:val="255"/>
                          <w:divBdr>
                            <w:top w:val="none" w:sz="0" w:space="0" w:color="auto"/>
                            <w:left w:val="none" w:sz="0" w:space="0" w:color="auto"/>
                            <w:bottom w:val="none" w:sz="0" w:space="0" w:color="auto"/>
                            <w:right w:val="none" w:sz="0" w:space="0" w:color="auto"/>
                          </w:divBdr>
                          <w:divsChild>
                            <w:div w:id="398673247">
                              <w:marLeft w:val="0"/>
                              <w:marRight w:val="0"/>
                              <w:marTop w:val="195"/>
                              <w:marBottom w:val="0"/>
                              <w:divBdr>
                                <w:top w:val="none" w:sz="0" w:space="0" w:color="auto"/>
                                <w:left w:val="none" w:sz="0" w:space="0" w:color="auto"/>
                                <w:bottom w:val="none" w:sz="0" w:space="0" w:color="auto"/>
                                <w:right w:val="none" w:sz="0" w:space="0" w:color="auto"/>
                              </w:divBdr>
                              <w:divsChild>
                                <w:div w:id="1430734513">
                                  <w:marLeft w:val="0"/>
                                  <w:marRight w:val="0"/>
                                  <w:marTop w:val="0"/>
                                  <w:marBottom w:val="0"/>
                                  <w:divBdr>
                                    <w:top w:val="none" w:sz="0" w:space="0" w:color="auto"/>
                                    <w:left w:val="none" w:sz="0" w:space="0" w:color="auto"/>
                                    <w:bottom w:val="none" w:sz="0" w:space="0" w:color="auto"/>
                                    <w:right w:val="none" w:sz="0" w:space="0" w:color="auto"/>
                                  </w:divBdr>
                                  <w:divsChild>
                                    <w:div w:id="1909073588">
                                      <w:marLeft w:val="0"/>
                                      <w:marRight w:val="0"/>
                                      <w:marTop w:val="0"/>
                                      <w:marBottom w:val="0"/>
                                      <w:divBdr>
                                        <w:top w:val="none" w:sz="0" w:space="0" w:color="auto"/>
                                        <w:left w:val="none" w:sz="0" w:space="0" w:color="auto"/>
                                        <w:bottom w:val="none" w:sz="0" w:space="0" w:color="auto"/>
                                        <w:right w:val="none" w:sz="0" w:space="0" w:color="auto"/>
                                      </w:divBdr>
                                      <w:divsChild>
                                        <w:div w:id="1937980880">
                                          <w:marLeft w:val="0"/>
                                          <w:marRight w:val="0"/>
                                          <w:marTop w:val="0"/>
                                          <w:marBottom w:val="0"/>
                                          <w:divBdr>
                                            <w:top w:val="none" w:sz="0" w:space="0" w:color="auto"/>
                                            <w:left w:val="none" w:sz="0" w:space="0" w:color="auto"/>
                                            <w:bottom w:val="none" w:sz="0" w:space="0" w:color="auto"/>
                                            <w:right w:val="none" w:sz="0" w:space="0" w:color="auto"/>
                                          </w:divBdr>
                                          <w:divsChild>
                                            <w:div w:id="1105463830">
                                              <w:marLeft w:val="0"/>
                                              <w:marRight w:val="0"/>
                                              <w:marTop w:val="0"/>
                                              <w:marBottom w:val="0"/>
                                              <w:divBdr>
                                                <w:top w:val="none" w:sz="0" w:space="0" w:color="auto"/>
                                                <w:left w:val="none" w:sz="0" w:space="0" w:color="auto"/>
                                                <w:bottom w:val="none" w:sz="0" w:space="0" w:color="auto"/>
                                                <w:right w:val="none" w:sz="0" w:space="0" w:color="auto"/>
                                              </w:divBdr>
                                              <w:divsChild>
                                                <w:div w:id="702709040">
                                                  <w:marLeft w:val="0"/>
                                                  <w:marRight w:val="0"/>
                                                  <w:marTop w:val="0"/>
                                                  <w:marBottom w:val="0"/>
                                                  <w:divBdr>
                                                    <w:top w:val="none" w:sz="0" w:space="0" w:color="auto"/>
                                                    <w:left w:val="none" w:sz="0" w:space="0" w:color="auto"/>
                                                    <w:bottom w:val="none" w:sz="0" w:space="0" w:color="auto"/>
                                                    <w:right w:val="none" w:sz="0" w:space="0" w:color="auto"/>
                                                  </w:divBdr>
                                                  <w:divsChild>
                                                    <w:div w:id="684987458">
                                                      <w:marLeft w:val="0"/>
                                                      <w:marRight w:val="0"/>
                                                      <w:marTop w:val="0"/>
                                                      <w:marBottom w:val="0"/>
                                                      <w:divBdr>
                                                        <w:top w:val="none" w:sz="0" w:space="0" w:color="auto"/>
                                                        <w:left w:val="none" w:sz="0" w:space="0" w:color="auto"/>
                                                        <w:bottom w:val="none" w:sz="0" w:space="0" w:color="auto"/>
                                                        <w:right w:val="none" w:sz="0" w:space="0" w:color="auto"/>
                                                      </w:divBdr>
                                                      <w:divsChild>
                                                        <w:div w:id="170028704">
                                                          <w:marLeft w:val="0"/>
                                                          <w:marRight w:val="0"/>
                                                          <w:marTop w:val="0"/>
                                                          <w:marBottom w:val="0"/>
                                                          <w:divBdr>
                                                            <w:top w:val="none" w:sz="0" w:space="0" w:color="auto"/>
                                                            <w:left w:val="none" w:sz="0" w:space="0" w:color="auto"/>
                                                            <w:bottom w:val="none" w:sz="0" w:space="0" w:color="auto"/>
                                                            <w:right w:val="none" w:sz="0" w:space="0" w:color="auto"/>
                                                          </w:divBdr>
                                                          <w:divsChild>
                                                            <w:div w:id="180527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3881650">
      <w:bodyDiv w:val="1"/>
      <w:marLeft w:val="0"/>
      <w:marRight w:val="0"/>
      <w:marTop w:val="0"/>
      <w:marBottom w:val="0"/>
      <w:divBdr>
        <w:top w:val="none" w:sz="0" w:space="0" w:color="auto"/>
        <w:left w:val="none" w:sz="0" w:space="0" w:color="auto"/>
        <w:bottom w:val="none" w:sz="0" w:space="0" w:color="auto"/>
        <w:right w:val="none" w:sz="0" w:space="0" w:color="auto"/>
      </w:divBdr>
      <w:divsChild>
        <w:div w:id="821773257">
          <w:marLeft w:val="0"/>
          <w:marRight w:val="0"/>
          <w:marTop w:val="0"/>
          <w:marBottom w:val="0"/>
          <w:divBdr>
            <w:top w:val="none" w:sz="0" w:space="0" w:color="auto"/>
            <w:left w:val="none" w:sz="0" w:space="0" w:color="auto"/>
            <w:bottom w:val="none" w:sz="0" w:space="0" w:color="auto"/>
            <w:right w:val="none" w:sz="0" w:space="0" w:color="auto"/>
          </w:divBdr>
          <w:divsChild>
            <w:div w:id="1940597107">
              <w:marLeft w:val="0"/>
              <w:marRight w:val="0"/>
              <w:marTop w:val="450"/>
              <w:marBottom w:val="450"/>
              <w:divBdr>
                <w:top w:val="none" w:sz="0" w:space="0" w:color="auto"/>
                <w:left w:val="none" w:sz="0" w:space="0" w:color="auto"/>
                <w:bottom w:val="none" w:sz="0" w:space="0" w:color="auto"/>
                <w:right w:val="none" w:sz="0" w:space="0" w:color="auto"/>
              </w:divBdr>
              <w:divsChild>
                <w:div w:id="844396795">
                  <w:marLeft w:val="0"/>
                  <w:marRight w:val="0"/>
                  <w:marTop w:val="0"/>
                  <w:marBottom w:val="0"/>
                  <w:divBdr>
                    <w:top w:val="single" w:sz="6" w:space="0" w:color="999999"/>
                    <w:left w:val="single" w:sz="6" w:space="0" w:color="999999"/>
                    <w:bottom w:val="single" w:sz="6" w:space="0" w:color="999999"/>
                    <w:right w:val="single" w:sz="6" w:space="0" w:color="999999"/>
                  </w:divBdr>
                  <w:divsChild>
                    <w:div w:id="863592686">
                      <w:marLeft w:val="0"/>
                      <w:marRight w:val="0"/>
                      <w:marTop w:val="0"/>
                      <w:marBottom w:val="0"/>
                      <w:divBdr>
                        <w:top w:val="none" w:sz="0" w:space="0" w:color="auto"/>
                        <w:left w:val="none" w:sz="0" w:space="0" w:color="auto"/>
                        <w:bottom w:val="none" w:sz="0" w:space="0" w:color="auto"/>
                        <w:right w:val="none" w:sz="0" w:space="0" w:color="auto"/>
                      </w:divBdr>
                      <w:divsChild>
                        <w:div w:id="1781756353">
                          <w:marLeft w:val="0"/>
                          <w:marRight w:val="0"/>
                          <w:marTop w:val="0"/>
                          <w:marBottom w:val="255"/>
                          <w:divBdr>
                            <w:top w:val="none" w:sz="0" w:space="0" w:color="auto"/>
                            <w:left w:val="none" w:sz="0" w:space="0" w:color="auto"/>
                            <w:bottom w:val="none" w:sz="0" w:space="0" w:color="auto"/>
                            <w:right w:val="none" w:sz="0" w:space="0" w:color="auto"/>
                          </w:divBdr>
                          <w:divsChild>
                            <w:div w:id="1251546610">
                              <w:marLeft w:val="0"/>
                              <w:marRight w:val="0"/>
                              <w:marTop w:val="195"/>
                              <w:marBottom w:val="0"/>
                              <w:divBdr>
                                <w:top w:val="none" w:sz="0" w:space="0" w:color="auto"/>
                                <w:left w:val="none" w:sz="0" w:space="0" w:color="auto"/>
                                <w:bottom w:val="none" w:sz="0" w:space="0" w:color="auto"/>
                                <w:right w:val="none" w:sz="0" w:space="0" w:color="auto"/>
                              </w:divBdr>
                              <w:divsChild>
                                <w:div w:id="974870473">
                                  <w:marLeft w:val="0"/>
                                  <w:marRight w:val="0"/>
                                  <w:marTop w:val="0"/>
                                  <w:marBottom w:val="0"/>
                                  <w:divBdr>
                                    <w:top w:val="none" w:sz="0" w:space="0" w:color="auto"/>
                                    <w:left w:val="none" w:sz="0" w:space="0" w:color="auto"/>
                                    <w:bottom w:val="none" w:sz="0" w:space="0" w:color="auto"/>
                                    <w:right w:val="none" w:sz="0" w:space="0" w:color="auto"/>
                                  </w:divBdr>
                                  <w:divsChild>
                                    <w:div w:id="1296790494">
                                      <w:marLeft w:val="0"/>
                                      <w:marRight w:val="0"/>
                                      <w:marTop w:val="0"/>
                                      <w:marBottom w:val="0"/>
                                      <w:divBdr>
                                        <w:top w:val="none" w:sz="0" w:space="0" w:color="auto"/>
                                        <w:left w:val="none" w:sz="0" w:space="0" w:color="auto"/>
                                        <w:bottom w:val="none" w:sz="0" w:space="0" w:color="auto"/>
                                        <w:right w:val="none" w:sz="0" w:space="0" w:color="auto"/>
                                      </w:divBdr>
                                      <w:divsChild>
                                        <w:div w:id="1034036776">
                                          <w:marLeft w:val="0"/>
                                          <w:marRight w:val="0"/>
                                          <w:marTop w:val="0"/>
                                          <w:marBottom w:val="0"/>
                                          <w:divBdr>
                                            <w:top w:val="none" w:sz="0" w:space="0" w:color="auto"/>
                                            <w:left w:val="none" w:sz="0" w:space="0" w:color="auto"/>
                                            <w:bottom w:val="none" w:sz="0" w:space="0" w:color="auto"/>
                                            <w:right w:val="none" w:sz="0" w:space="0" w:color="auto"/>
                                          </w:divBdr>
                                          <w:divsChild>
                                            <w:div w:id="1354114803">
                                              <w:marLeft w:val="0"/>
                                              <w:marRight w:val="0"/>
                                              <w:marTop w:val="0"/>
                                              <w:marBottom w:val="0"/>
                                              <w:divBdr>
                                                <w:top w:val="none" w:sz="0" w:space="0" w:color="auto"/>
                                                <w:left w:val="none" w:sz="0" w:space="0" w:color="auto"/>
                                                <w:bottom w:val="none" w:sz="0" w:space="0" w:color="auto"/>
                                                <w:right w:val="none" w:sz="0" w:space="0" w:color="auto"/>
                                              </w:divBdr>
                                              <w:divsChild>
                                                <w:div w:id="1925065716">
                                                  <w:marLeft w:val="0"/>
                                                  <w:marRight w:val="0"/>
                                                  <w:marTop w:val="0"/>
                                                  <w:marBottom w:val="0"/>
                                                  <w:divBdr>
                                                    <w:top w:val="none" w:sz="0" w:space="0" w:color="auto"/>
                                                    <w:left w:val="none" w:sz="0" w:space="0" w:color="auto"/>
                                                    <w:bottom w:val="none" w:sz="0" w:space="0" w:color="auto"/>
                                                    <w:right w:val="none" w:sz="0" w:space="0" w:color="auto"/>
                                                  </w:divBdr>
                                                  <w:divsChild>
                                                    <w:div w:id="490609846">
                                                      <w:marLeft w:val="0"/>
                                                      <w:marRight w:val="0"/>
                                                      <w:marTop w:val="0"/>
                                                      <w:marBottom w:val="0"/>
                                                      <w:divBdr>
                                                        <w:top w:val="none" w:sz="0" w:space="0" w:color="auto"/>
                                                        <w:left w:val="none" w:sz="0" w:space="0" w:color="auto"/>
                                                        <w:bottom w:val="none" w:sz="0" w:space="0" w:color="auto"/>
                                                        <w:right w:val="none" w:sz="0" w:space="0" w:color="auto"/>
                                                      </w:divBdr>
                                                      <w:divsChild>
                                                        <w:div w:id="707340628">
                                                          <w:marLeft w:val="0"/>
                                                          <w:marRight w:val="0"/>
                                                          <w:marTop w:val="0"/>
                                                          <w:marBottom w:val="0"/>
                                                          <w:divBdr>
                                                            <w:top w:val="none" w:sz="0" w:space="0" w:color="auto"/>
                                                            <w:left w:val="none" w:sz="0" w:space="0" w:color="auto"/>
                                                            <w:bottom w:val="none" w:sz="0" w:space="0" w:color="auto"/>
                                                            <w:right w:val="none" w:sz="0" w:space="0" w:color="auto"/>
                                                          </w:divBdr>
                                                          <w:divsChild>
                                                            <w:div w:id="87361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8586602">
      <w:bodyDiv w:val="1"/>
      <w:marLeft w:val="0"/>
      <w:marRight w:val="0"/>
      <w:marTop w:val="0"/>
      <w:marBottom w:val="0"/>
      <w:divBdr>
        <w:top w:val="none" w:sz="0" w:space="0" w:color="auto"/>
        <w:left w:val="none" w:sz="0" w:space="0" w:color="auto"/>
        <w:bottom w:val="none" w:sz="0" w:space="0" w:color="auto"/>
        <w:right w:val="none" w:sz="0" w:space="0" w:color="auto"/>
      </w:divBdr>
      <w:divsChild>
        <w:div w:id="1804537488">
          <w:marLeft w:val="0"/>
          <w:marRight w:val="0"/>
          <w:marTop w:val="0"/>
          <w:marBottom w:val="0"/>
          <w:divBdr>
            <w:top w:val="none" w:sz="0" w:space="0" w:color="auto"/>
            <w:left w:val="none" w:sz="0" w:space="0" w:color="auto"/>
            <w:bottom w:val="none" w:sz="0" w:space="0" w:color="auto"/>
            <w:right w:val="none" w:sz="0" w:space="0" w:color="auto"/>
          </w:divBdr>
          <w:divsChild>
            <w:div w:id="1854415670">
              <w:marLeft w:val="0"/>
              <w:marRight w:val="0"/>
              <w:marTop w:val="450"/>
              <w:marBottom w:val="450"/>
              <w:divBdr>
                <w:top w:val="none" w:sz="0" w:space="0" w:color="auto"/>
                <w:left w:val="none" w:sz="0" w:space="0" w:color="auto"/>
                <w:bottom w:val="none" w:sz="0" w:space="0" w:color="auto"/>
                <w:right w:val="none" w:sz="0" w:space="0" w:color="auto"/>
              </w:divBdr>
              <w:divsChild>
                <w:div w:id="242229543">
                  <w:marLeft w:val="0"/>
                  <w:marRight w:val="0"/>
                  <w:marTop w:val="0"/>
                  <w:marBottom w:val="0"/>
                  <w:divBdr>
                    <w:top w:val="single" w:sz="6" w:space="0" w:color="999999"/>
                    <w:left w:val="single" w:sz="6" w:space="0" w:color="999999"/>
                    <w:bottom w:val="single" w:sz="6" w:space="0" w:color="999999"/>
                    <w:right w:val="single" w:sz="6" w:space="0" w:color="999999"/>
                  </w:divBdr>
                  <w:divsChild>
                    <w:div w:id="1844395129">
                      <w:marLeft w:val="0"/>
                      <w:marRight w:val="0"/>
                      <w:marTop w:val="0"/>
                      <w:marBottom w:val="0"/>
                      <w:divBdr>
                        <w:top w:val="none" w:sz="0" w:space="0" w:color="auto"/>
                        <w:left w:val="none" w:sz="0" w:space="0" w:color="auto"/>
                        <w:bottom w:val="none" w:sz="0" w:space="0" w:color="auto"/>
                        <w:right w:val="none" w:sz="0" w:space="0" w:color="auto"/>
                      </w:divBdr>
                      <w:divsChild>
                        <w:div w:id="2137291297">
                          <w:marLeft w:val="0"/>
                          <w:marRight w:val="0"/>
                          <w:marTop w:val="0"/>
                          <w:marBottom w:val="255"/>
                          <w:divBdr>
                            <w:top w:val="none" w:sz="0" w:space="0" w:color="auto"/>
                            <w:left w:val="none" w:sz="0" w:space="0" w:color="auto"/>
                            <w:bottom w:val="none" w:sz="0" w:space="0" w:color="auto"/>
                            <w:right w:val="none" w:sz="0" w:space="0" w:color="auto"/>
                          </w:divBdr>
                          <w:divsChild>
                            <w:div w:id="1663855807">
                              <w:marLeft w:val="0"/>
                              <w:marRight w:val="0"/>
                              <w:marTop w:val="195"/>
                              <w:marBottom w:val="0"/>
                              <w:divBdr>
                                <w:top w:val="none" w:sz="0" w:space="0" w:color="auto"/>
                                <w:left w:val="none" w:sz="0" w:space="0" w:color="auto"/>
                                <w:bottom w:val="none" w:sz="0" w:space="0" w:color="auto"/>
                                <w:right w:val="none" w:sz="0" w:space="0" w:color="auto"/>
                              </w:divBdr>
                              <w:divsChild>
                                <w:div w:id="851915105">
                                  <w:marLeft w:val="0"/>
                                  <w:marRight w:val="0"/>
                                  <w:marTop w:val="0"/>
                                  <w:marBottom w:val="0"/>
                                  <w:divBdr>
                                    <w:top w:val="none" w:sz="0" w:space="0" w:color="auto"/>
                                    <w:left w:val="none" w:sz="0" w:space="0" w:color="auto"/>
                                    <w:bottom w:val="none" w:sz="0" w:space="0" w:color="auto"/>
                                    <w:right w:val="none" w:sz="0" w:space="0" w:color="auto"/>
                                  </w:divBdr>
                                  <w:divsChild>
                                    <w:div w:id="1102649047">
                                      <w:marLeft w:val="0"/>
                                      <w:marRight w:val="0"/>
                                      <w:marTop w:val="0"/>
                                      <w:marBottom w:val="0"/>
                                      <w:divBdr>
                                        <w:top w:val="none" w:sz="0" w:space="0" w:color="auto"/>
                                        <w:left w:val="none" w:sz="0" w:space="0" w:color="auto"/>
                                        <w:bottom w:val="none" w:sz="0" w:space="0" w:color="auto"/>
                                        <w:right w:val="none" w:sz="0" w:space="0" w:color="auto"/>
                                      </w:divBdr>
                                      <w:divsChild>
                                        <w:div w:id="1702900141">
                                          <w:marLeft w:val="0"/>
                                          <w:marRight w:val="0"/>
                                          <w:marTop w:val="0"/>
                                          <w:marBottom w:val="0"/>
                                          <w:divBdr>
                                            <w:top w:val="none" w:sz="0" w:space="0" w:color="auto"/>
                                            <w:left w:val="none" w:sz="0" w:space="0" w:color="auto"/>
                                            <w:bottom w:val="none" w:sz="0" w:space="0" w:color="auto"/>
                                            <w:right w:val="none" w:sz="0" w:space="0" w:color="auto"/>
                                          </w:divBdr>
                                          <w:divsChild>
                                            <w:div w:id="420835131">
                                              <w:marLeft w:val="0"/>
                                              <w:marRight w:val="0"/>
                                              <w:marTop w:val="0"/>
                                              <w:marBottom w:val="0"/>
                                              <w:divBdr>
                                                <w:top w:val="none" w:sz="0" w:space="0" w:color="auto"/>
                                                <w:left w:val="none" w:sz="0" w:space="0" w:color="auto"/>
                                                <w:bottom w:val="none" w:sz="0" w:space="0" w:color="auto"/>
                                                <w:right w:val="none" w:sz="0" w:space="0" w:color="auto"/>
                                              </w:divBdr>
                                              <w:divsChild>
                                                <w:div w:id="1663073156">
                                                  <w:marLeft w:val="0"/>
                                                  <w:marRight w:val="0"/>
                                                  <w:marTop w:val="0"/>
                                                  <w:marBottom w:val="0"/>
                                                  <w:divBdr>
                                                    <w:top w:val="none" w:sz="0" w:space="0" w:color="auto"/>
                                                    <w:left w:val="none" w:sz="0" w:space="0" w:color="auto"/>
                                                    <w:bottom w:val="none" w:sz="0" w:space="0" w:color="auto"/>
                                                    <w:right w:val="none" w:sz="0" w:space="0" w:color="auto"/>
                                                  </w:divBdr>
                                                  <w:divsChild>
                                                    <w:div w:id="1398897465">
                                                      <w:marLeft w:val="0"/>
                                                      <w:marRight w:val="0"/>
                                                      <w:marTop w:val="0"/>
                                                      <w:marBottom w:val="0"/>
                                                      <w:divBdr>
                                                        <w:top w:val="none" w:sz="0" w:space="0" w:color="auto"/>
                                                        <w:left w:val="none" w:sz="0" w:space="0" w:color="auto"/>
                                                        <w:bottom w:val="none" w:sz="0" w:space="0" w:color="auto"/>
                                                        <w:right w:val="none" w:sz="0" w:space="0" w:color="auto"/>
                                                      </w:divBdr>
                                                      <w:divsChild>
                                                        <w:div w:id="1319533589">
                                                          <w:marLeft w:val="0"/>
                                                          <w:marRight w:val="0"/>
                                                          <w:marTop w:val="0"/>
                                                          <w:marBottom w:val="0"/>
                                                          <w:divBdr>
                                                            <w:top w:val="none" w:sz="0" w:space="0" w:color="auto"/>
                                                            <w:left w:val="none" w:sz="0" w:space="0" w:color="auto"/>
                                                            <w:bottom w:val="none" w:sz="0" w:space="0" w:color="auto"/>
                                                            <w:right w:val="none" w:sz="0" w:space="0" w:color="auto"/>
                                                          </w:divBdr>
                                                          <w:divsChild>
                                                            <w:div w:id="84444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15757163">
      <w:bodyDiv w:val="1"/>
      <w:marLeft w:val="0"/>
      <w:marRight w:val="0"/>
      <w:marTop w:val="0"/>
      <w:marBottom w:val="0"/>
      <w:divBdr>
        <w:top w:val="none" w:sz="0" w:space="0" w:color="auto"/>
        <w:left w:val="none" w:sz="0" w:space="0" w:color="auto"/>
        <w:bottom w:val="none" w:sz="0" w:space="0" w:color="auto"/>
        <w:right w:val="none" w:sz="0" w:space="0" w:color="auto"/>
      </w:divBdr>
      <w:divsChild>
        <w:div w:id="1435324159">
          <w:marLeft w:val="0"/>
          <w:marRight w:val="0"/>
          <w:marTop w:val="0"/>
          <w:marBottom w:val="0"/>
          <w:divBdr>
            <w:top w:val="none" w:sz="0" w:space="0" w:color="auto"/>
            <w:left w:val="none" w:sz="0" w:space="0" w:color="auto"/>
            <w:bottom w:val="none" w:sz="0" w:space="0" w:color="auto"/>
            <w:right w:val="none" w:sz="0" w:space="0" w:color="auto"/>
          </w:divBdr>
          <w:divsChild>
            <w:div w:id="771164880">
              <w:marLeft w:val="0"/>
              <w:marRight w:val="0"/>
              <w:marTop w:val="450"/>
              <w:marBottom w:val="450"/>
              <w:divBdr>
                <w:top w:val="none" w:sz="0" w:space="0" w:color="auto"/>
                <w:left w:val="none" w:sz="0" w:space="0" w:color="auto"/>
                <w:bottom w:val="none" w:sz="0" w:space="0" w:color="auto"/>
                <w:right w:val="none" w:sz="0" w:space="0" w:color="auto"/>
              </w:divBdr>
              <w:divsChild>
                <w:div w:id="1873298404">
                  <w:marLeft w:val="0"/>
                  <w:marRight w:val="0"/>
                  <w:marTop w:val="0"/>
                  <w:marBottom w:val="0"/>
                  <w:divBdr>
                    <w:top w:val="single" w:sz="6" w:space="0" w:color="999999"/>
                    <w:left w:val="single" w:sz="6" w:space="0" w:color="999999"/>
                    <w:bottom w:val="single" w:sz="6" w:space="0" w:color="999999"/>
                    <w:right w:val="single" w:sz="6" w:space="0" w:color="999999"/>
                  </w:divBdr>
                  <w:divsChild>
                    <w:div w:id="1868057058">
                      <w:marLeft w:val="0"/>
                      <w:marRight w:val="0"/>
                      <w:marTop w:val="0"/>
                      <w:marBottom w:val="0"/>
                      <w:divBdr>
                        <w:top w:val="none" w:sz="0" w:space="0" w:color="auto"/>
                        <w:left w:val="none" w:sz="0" w:space="0" w:color="auto"/>
                        <w:bottom w:val="none" w:sz="0" w:space="0" w:color="auto"/>
                        <w:right w:val="none" w:sz="0" w:space="0" w:color="auto"/>
                      </w:divBdr>
                      <w:divsChild>
                        <w:div w:id="1377704054">
                          <w:marLeft w:val="0"/>
                          <w:marRight w:val="0"/>
                          <w:marTop w:val="0"/>
                          <w:marBottom w:val="255"/>
                          <w:divBdr>
                            <w:top w:val="none" w:sz="0" w:space="0" w:color="auto"/>
                            <w:left w:val="none" w:sz="0" w:space="0" w:color="auto"/>
                            <w:bottom w:val="none" w:sz="0" w:space="0" w:color="auto"/>
                            <w:right w:val="none" w:sz="0" w:space="0" w:color="auto"/>
                          </w:divBdr>
                          <w:divsChild>
                            <w:div w:id="832375841">
                              <w:marLeft w:val="0"/>
                              <w:marRight w:val="0"/>
                              <w:marTop w:val="195"/>
                              <w:marBottom w:val="0"/>
                              <w:divBdr>
                                <w:top w:val="none" w:sz="0" w:space="0" w:color="auto"/>
                                <w:left w:val="none" w:sz="0" w:space="0" w:color="auto"/>
                                <w:bottom w:val="none" w:sz="0" w:space="0" w:color="auto"/>
                                <w:right w:val="none" w:sz="0" w:space="0" w:color="auto"/>
                              </w:divBdr>
                              <w:divsChild>
                                <w:div w:id="1734041871">
                                  <w:marLeft w:val="0"/>
                                  <w:marRight w:val="0"/>
                                  <w:marTop w:val="0"/>
                                  <w:marBottom w:val="0"/>
                                  <w:divBdr>
                                    <w:top w:val="none" w:sz="0" w:space="0" w:color="auto"/>
                                    <w:left w:val="none" w:sz="0" w:space="0" w:color="auto"/>
                                    <w:bottom w:val="none" w:sz="0" w:space="0" w:color="auto"/>
                                    <w:right w:val="none" w:sz="0" w:space="0" w:color="auto"/>
                                  </w:divBdr>
                                  <w:divsChild>
                                    <w:div w:id="1421675770">
                                      <w:marLeft w:val="0"/>
                                      <w:marRight w:val="0"/>
                                      <w:marTop w:val="0"/>
                                      <w:marBottom w:val="0"/>
                                      <w:divBdr>
                                        <w:top w:val="none" w:sz="0" w:space="0" w:color="auto"/>
                                        <w:left w:val="none" w:sz="0" w:space="0" w:color="auto"/>
                                        <w:bottom w:val="none" w:sz="0" w:space="0" w:color="auto"/>
                                        <w:right w:val="none" w:sz="0" w:space="0" w:color="auto"/>
                                      </w:divBdr>
                                      <w:divsChild>
                                        <w:div w:id="1732731796">
                                          <w:marLeft w:val="0"/>
                                          <w:marRight w:val="0"/>
                                          <w:marTop w:val="0"/>
                                          <w:marBottom w:val="0"/>
                                          <w:divBdr>
                                            <w:top w:val="none" w:sz="0" w:space="0" w:color="auto"/>
                                            <w:left w:val="none" w:sz="0" w:space="0" w:color="auto"/>
                                            <w:bottom w:val="none" w:sz="0" w:space="0" w:color="auto"/>
                                            <w:right w:val="none" w:sz="0" w:space="0" w:color="auto"/>
                                          </w:divBdr>
                                          <w:divsChild>
                                            <w:div w:id="455949332">
                                              <w:marLeft w:val="0"/>
                                              <w:marRight w:val="0"/>
                                              <w:marTop w:val="0"/>
                                              <w:marBottom w:val="0"/>
                                              <w:divBdr>
                                                <w:top w:val="none" w:sz="0" w:space="0" w:color="auto"/>
                                                <w:left w:val="none" w:sz="0" w:space="0" w:color="auto"/>
                                                <w:bottom w:val="none" w:sz="0" w:space="0" w:color="auto"/>
                                                <w:right w:val="none" w:sz="0" w:space="0" w:color="auto"/>
                                              </w:divBdr>
                                              <w:divsChild>
                                                <w:div w:id="497230421">
                                                  <w:marLeft w:val="0"/>
                                                  <w:marRight w:val="0"/>
                                                  <w:marTop w:val="0"/>
                                                  <w:marBottom w:val="0"/>
                                                  <w:divBdr>
                                                    <w:top w:val="none" w:sz="0" w:space="0" w:color="auto"/>
                                                    <w:left w:val="none" w:sz="0" w:space="0" w:color="auto"/>
                                                    <w:bottom w:val="none" w:sz="0" w:space="0" w:color="auto"/>
                                                    <w:right w:val="none" w:sz="0" w:space="0" w:color="auto"/>
                                                  </w:divBdr>
                                                  <w:divsChild>
                                                    <w:div w:id="1324620309">
                                                      <w:marLeft w:val="0"/>
                                                      <w:marRight w:val="0"/>
                                                      <w:marTop w:val="0"/>
                                                      <w:marBottom w:val="0"/>
                                                      <w:divBdr>
                                                        <w:top w:val="none" w:sz="0" w:space="0" w:color="auto"/>
                                                        <w:left w:val="none" w:sz="0" w:space="0" w:color="auto"/>
                                                        <w:bottom w:val="none" w:sz="0" w:space="0" w:color="auto"/>
                                                        <w:right w:val="none" w:sz="0" w:space="0" w:color="auto"/>
                                                      </w:divBdr>
                                                      <w:divsChild>
                                                        <w:div w:id="1379819725">
                                                          <w:marLeft w:val="0"/>
                                                          <w:marRight w:val="0"/>
                                                          <w:marTop w:val="0"/>
                                                          <w:marBottom w:val="0"/>
                                                          <w:divBdr>
                                                            <w:top w:val="none" w:sz="0" w:space="0" w:color="auto"/>
                                                            <w:left w:val="none" w:sz="0" w:space="0" w:color="auto"/>
                                                            <w:bottom w:val="none" w:sz="0" w:space="0" w:color="auto"/>
                                                            <w:right w:val="none" w:sz="0" w:space="0" w:color="auto"/>
                                                          </w:divBdr>
                                                          <w:divsChild>
                                                            <w:div w:id="82440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89074887">
      <w:bodyDiv w:val="1"/>
      <w:marLeft w:val="0"/>
      <w:marRight w:val="0"/>
      <w:marTop w:val="0"/>
      <w:marBottom w:val="0"/>
      <w:divBdr>
        <w:top w:val="none" w:sz="0" w:space="0" w:color="auto"/>
        <w:left w:val="none" w:sz="0" w:space="0" w:color="auto"/>
        <w:bottom w:val="none" w:sz="0" w:space="0" w:color="auto"/>
        <w:right w:val="none" w:sz="0" w:space="0" w:color="auto"/>
      </w:divBdr>
      <w:divsChild>
        <w:div w:id="71973600">
          <w:marLeft w:val="0"/>
          <w:marRight w:val="0"/>
          <w:marTop w:val="0"/>
          <w:marBottom w:val="0"/>
          <w:divBdr>
            <w:top w:val="none" w:sz="0" w:space="0" w:color="auto"/>
            <w:left w:val="none" w:sz="0" w:space="0" w:color="auto"/>
            <w:bottom w:val="none" w:sz="0" w:space="0" w:color="auto"/>
            <w:right w:val="none" w:sz="0" w:space="0" w:color="auto"/>
          </w:divBdr>
          <w:divsChild>
            <w:div w:id="510685135">
              <w:marLeft w:val="0"/>
              <w:marRight w:val="0"/>
              <w:marTop w:val="450"/>
              <w:marBottom w:val="450"/>
              <w:divBdr>
                <w:top w:val="none" w:sz="0" w:space="0" w:color="auto"/>
                <w:left w:val="none" w:sz="0" w:space="0" w:color="auto"/>
                <w:bottom w:val="none" w:sz="0" w:space="0" w:color="auto"/>
                <w:right w:val="none" w:sz="0" w:space="0" w:color="auto"/>
              </w:divBdr>
              <w:divsChild>
                <w:div w:id="1174303356">
                  <w:marLeft w:val="0"/>
                  <w:marRight w:val="0"/>
                  <w:marTop w:val="0"/>
                  <w:marBottom w:val="0"/>
                  <w:divBdr>
                    <w:top w:val="single" w:sz="6" w:space="0" w:color="999999"/>
                    <w:left w:val="single" w:sz="6" w:space="0" w:color="999999"/>
                    <w:bottom w:val="single" w:sz="6" w:space="0" w:color="999999"/>
                    <w:right w:val="single" w:sz="6" w:space="0" w:color="999999"/>
                  </w:divBdr>
                  <w:divsChild>
                    <w:div w:id="1298606221">
                      <w:marLeft w:val="0"/>
                      <w:marRight w:val="0"/>
                      <w:marTop w:val="0"/>
                      <w:marBottom w:val="0"/>
                      <w:divBdr>
                        <w:top w:val="none" w:sz="0" w:space="0" w:color="auto"/>
                        <w:left w:val="none" w:sz="0" w:space="0" w:color="auto"/>
                        <w:bottom w:val="none" w:sz="0" w:space="0" w:color="auto"/>
                        <w:right w:val="none" w:sz="0" w:space="0" w:color="auto"/>
                      </w:divBdr>
                      <w:divsChild>
                        <w:div w:id="684286848">
                          <w:marLeft w:val="0"/>
                          <w:marRight w:val="0"/>
                          <w:marTop w:val="0"/>
                          <w:marBottom w:val="255"/>
                          <w:divBdr>
                            <w:top w:val="none" w:sz="0" w:space="0" w:color="auto"/>
                            <w:left w:val="none" w:sz="0" w:space="0" w:color="auto"/>
                            <w:bottom w:val="none" w:sz="0" w:space="0" w:color="auto"/>
                            <w:right w:val="none" w:sz="0" w:space="0" w:color="auto"/>
                          </w:divBdr>
                          <w:divsChild>
                            <w:div w:id="517160949">
                              <w:marLeft w:val="0"/>
                              <w:marRight w:val="0"/>
                              <w:marTop w:val="195"/>
                              <w:marBottom w:val="0"/>
                              <w:divBdr>
                                <w:top w:val="none" w:sz="0" w:space="0" w:color="auto"/>
                                <w:left w:val="none" w:sz="0" w:space="0" w:color="auto"/>
                                <w:bottom w:val="none" w:sz="0" w:space="0" w:color="auto"/>
                                <w:right w:val="none" w:sz="0" w:space="0" w:color="auto"/>
                              </w:divBdr>
                              <w:divsChild>
                                <w:div w:id="459687955">
                                  <w:marLeft w:val="0"/>
                                  <w:marRight w:val="0"/>
                                  <w:marTop w:val="0"/>
                                  <w:marBottom w:val="0"/>
                                  <w:divBdr>
                                    <w:top w:val="none" w:sz="0" w:space="0" w:color="auto"/>
                                    <w:left w:val="none" w:sz="0" w:space="0" w:color="auto"/>
                                    <w:bottom w:val="none" w:sz="0" w:space="0" w:color="auto"/>
                                    <w:right w:val="none" w:sz="0" w:space="0" w:color="auto"/>
                                  </w:divBdr>
                                  <w:divsChild>
                                    <w:div w:id="960845667">
                                      <w:marLeft w:val="0"/>
                                      <w:marRight w:val="0"/>
                                      <w:marTop w:val="0"/>
                                      <w:marBottom w:val="0"/>
                                      <w:divBdr>
                                        <w:top w:val="none" w:sz="0" w:space="0" w:color="auto"/>
                                        <w:left w:val="none" w:sz="0" w:space="0" w:color="auto"/>
                                        <w:bottom w:val="none" w:sz="0" w:space="0" w:color="auto"/>
                                        <w:right w:val="none" w:sz="0" w:space="0" w:color="auto"/>
                                      </w:divBdr>
                                      <w:divsChild>
                                        <w:div w:id="165095885">
                                          <w:marLeft w:val="0"/>
                                          <w:marRight w:val="0"/>
                                          <w:marTop w:val="0"/>
                                          <w:marBottom w:val="0"/>
                                          <w:divBdr>
                                            <w:top w:val="none" w:sz="0" w:space="0" w:color="auto"/>
                                            <w:left w:val="none" w:sz="0" w:space="0" w:color="auto"/>
                                            <w:bottom w:val="none" w:sz="0" w:space="0" w:color="auto"/>
                                            <w:right w:val="none" w:sz="0" w:space="0" w:color="auto"/>
                                          </w:divBdr>
                                          <w:divsChild>
                                            <w:div w:id="1073311705">
                                              <w:marLeft w:val="0"/>
                                              <w:marRight w:val="0"/>
                                              <w:marTop w:val="0"/>
                                              <w:marBottom w:val="0"/>
                                              <w:divBdr>
                                                <w:top w:val="none" w:sz="0" w:space="0" w:color="auto"/>
                                                <w:left w:val="none" w:sz="0" w:space="0" w:color="auto"/>
                                                <w:bottom w:val="none" w:sz="0" w:space="0" w:color="auto"/>
                                                <w:right w:val="none" w:sz="0" w:space="0" w:color="auto"/>
                                              </w:divBdr>
                                              <w:divsChild>
                                                <w:div w:id="190607586">
                                                  <w:marLeft w:val="0"/>
                                                  <w:marRight w:val="0"/>
                                                  <w:marTop w:val="0"/>
                                                  <w:marBottom w:val="0"/>
                                                  <w:divBdr>
                                                    <w:top w:val="none" w:sz="0" w:space="0" w:color="auto"/>
                                                    <w:left w:val="none" w:sz="0" w:space="0" w:color="auto"/>
                                                    <w:bottom w:val="none" w:sz="0" w:space="0" w:color="auto"/>
                                                    <w:right w:val="none" w:sz="0" w:space="0" w:color="auto"/>
                                                  </w:divBdr>
                                                  <w:divsChild>
                                                    <w:div w:id="1684287134">
                                                      <w:marLeft w:val="0"/>
                                                      <w:marRight w:val="0"/>
                                                      <w:marTop w:val="0"/>
                                                      <w:marBottom w:val="0"/>
                                                      <w:divBdr>
                                                        <w:top w:val="none" w:sz="0" w:space="0" w:color="auto"/>
                                                        <w:left w:val="none" w:sz="0" w:space="0" w:color="auto"/>
                                                        <w:bottom w:val="none" w:sz="0" w:space="0" w:color="auto"/>
                                                        <w:right w:val="none" w:sz="0" w:space="0" w:color="auto"/>
                                                      </w:divBdr>
                                                      <w:divsChild>
                                                        <w:div w:id="1833371381">
                                                          <w:marLeft w:val="0"/>
                                                          <w:marRight w:val="0"/>
                                                          <w:marTop w:val="0"/>
                                                          <w:marBottom w:val="0"/>
                                                          <w:divBdr>
                                                            <w:top w:val="none" w:sz="0" w:space="0" w:color="auto"/>
                                                            <w:left w:val="none" w:sz="0" w:space="0" w:color="auto"/>
                                                            <w:bottom w:val="none" w:sz="0" w:space="0" w:color="auto"/>
                                                            <w:right w:val="none" w:sz="0" w:space="0" w:color="auto"/>
                                                          </w:divBdr>
                                                          <w:divsChild>
                                                            <w:div w:id="159674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75810182">
      <w:bodyDiv w:val="1"/>
      <w:marLeft w:val="0"/>
      <w:marRight w:val="0"/>
      <w:marTop w:val="0"/>
      <w:marBottom w:val="0"/>
      <w:divBdr>
        <w:top w:val="none" w:sz="0" w:space="0" w:color="auto"/>
        <w:left w:val="none" w:sz="0" w:space="0" w:color="auto"/>
        <w:bottom w:val="none" w:sz="0" w:space="0" w:color="auto"/>
        <w:right w:val="none" w:sz="0" w:space="0" w:color="auto"/>
      </w:divBdr>
      <w:divsChild>
        <w:div w:id="434248685">
          <w:marLeft w:val="0"/>
          <w:marRight w:val="0"/>
          <w:marTop w:val="0"/>
          <w:marBottom w:val="0"/>
          <w:divBdr>
            <w:top w:val="none" w:sz="0" w:space="0" w:color="auto"/>
            <w:left w:val="none" w:sz="0" w:space="0" w:color="auto"/>
            <w:bottom w:val="none" w:sz="0" w:space="0" w:color="auto"/>
            <w:right w:val="none" w:sz="0" w:space="0" w:color="auto"/>
          </w:divBdr>
          <w:divsChild>
            <w:div w:id="134951693">
              <w:marLeft w:val="0"/>
              <w:marRight w:val="0"/>
              <w:marTop w:val="450"/>
              <w:marBottom w:val="450"/>
              <w:divBdr>
                <w:top w:val="none" w:sz="0" w:space="0" w:color="auto"/>
                <w:left w:val="none" w:sz="0" w:space="0" w:color="auto"/>
                <w:bottom w:val="none" w:sz="0" w:space="0" w:color="auto"/>
                <w:right w:val="none" w:sz="0" w:space="0" w:color="auto"/>
              </w:divBdr>
              <w:divsChild>
                <w:div w:id="487943473">
                  <w:marLeft w:val="0"/>
                  <w:marRight w:val="0"/>
                  <w:marTop w:val="0"/>
                  <w:marBottom w:val="0"/>
                  <w:divBdr>
                    <w:top w:val="single" w:sz="6" w:space="0" w:color="999999"/>
                    <w:left w:val="single" w:sz="6" w:space="0" w:color="999999"/>
                    <w:bottom w:val="single" w:sz="6" w:space="0" w:color="999999"/>
                    <w:right w:val="single" w:sz="6" w:space="0" w:color="999999"/>
                  </w:divBdr>
                  <w:divsChild>
                    <w:div w:id="1239098521">
                      <w:marLeft w:val="0"/>
                      <w:marRight w:val="0"/>
                      <w:marTop w:val="0"/>
                      <w:marBottom w:val="0"/>
                      <w:divBdr>
                        <w:top w:val="none" w:sz="0" w:space="0" w:color="auto"/>
                        <w:left w:val="none" w:sz="0" w:space="0" w:color="auto"/>
                        <w:bottom w:val="none" w:sz="0" w:space="0" w:color="auto"/>
                        <w:right w:val="none" w:sz="0" w:space="0" w:color="auto"/>
                      </w:divBdr>
                      <w:divsChild>
                        <w:div w:id="1607733211">
                          <w:marLeft w:val="0"/>
                          <w:marRight w:val="0"/>
                          <w:marTop w:val="0"/>
                          <w:marBottom w:val="255"/>
                          <w:divBdr>
                            <w:top w:val="none" w:sz="0" w:space="0" w:color="auto"/>
                            <w:left w:val="none" w:sz="0" w:space="0" w:color="auto"/>
                            <w:bottom w:val="none" w:sz="0" w:space="0" w:color="auto"/>
                            <w:right w:val="none" w:sz="0" w:space="0" w:color="auto"/>
                          </w:divBdr>
                          <w:divsChild>
                            <w:div w:id="1487672864">
                              <w:marLeft w:val="0"/>
                              <w:marRight w:val="0"/>
                              <w:marTop w:val="195"/>
                              <w:marBottom w:val="0"/>
                              <w:divBdr>
                                <w:top w:val="none" w:sz="0" w:space="0" w:color="auto"/>
                                <w:left w:val="none" w:sz="0" w:space="0" w:color="auto"/>
                                <w:bottom w:val="none" w:sz="0" w:space="0" w:color="auto"/>
                                <w:right w:val="none" w:sz="0" w:space="0" w:color="auto"/>
                              </w:divBdr>
                              <w:divsChild>
                                <w:div w:id="1254583399">
                                  <w:marLeft w:val="0"/>
                                  <w:marRight w:val="0"/>
                                  <w:marTop w:val="0"/>
                                  <w:marBottom w:val="0"/>
                                  <w:divBdr>
                                    <w:top w:val="none" w:sz="0" w:space="0" w:color="auto"/>
                                    <w:left w:val="none" w:sz="0" w:space="0" w:color="auto"/>
                                    <w:bottom w:val="none" w:sz="0" w:space="0" w:color="auto"/>
                                    <w:right w:val="none" w:sz="0" w:space="0" w:color="auto"/>
                                  </w:divBdr>
                                  <w:divsChild>
                                    <w:div w:id="1863320144">
                                      <w:marLeft w:val="0"/>
                                      <w:marRight w:val="0"/>
                                      <w:marTop w:val="0"/>
                                      <w:marBottom w:val="0"/>
                                      <w:divBdr>
                                        <w:top w:val="none" w:sz="0" w:space="0" w:color="auto"/>
                                        <w:left w:val="none" w:sz="0" w:space="0" w:color="auto"/>
                                        <w:bottom w:val="none" w:sz="0" w:space="0" w:color="auto"/>
                                        <w:right w:val="none" w:sz="0" w:space="0" w:color="auto"/>
                                      </w:divBdr>
                                      <w:divsChild>
                                        <w:div w:id="378552284">
                                          <w:marLeft w:val="0"/>
                                          <w:marRight w:val="0"/>
                                          <w:marTop w:val="0"/>
                                          <w:marBottom w:val="0"/>
                                          <w:divBdr>
                                            <w:top w:val="none" w:sz="0" w:space="0" w:color="auto"/>
                                            <w:left w:val="none" w:sz="0" w:space="0" w:color="auto"/>
                                            <w:bottom w:val="none" w:sz="0" w:space="0" w:color="auto"/>
                                            <w:right w:val="none" w:sz="0" w:space="0" w:color="auto"/>
                                          </w:divBdr>
                                          <w:divsChild>
                                            <w:div w:id="157615822">
                                              <w:marLeft w:val="0"/>
                                              <w:marRight w:val="0"/>
                                              <w:marTop w:val="0"/>
                                              <w:marBottom w:val="0"/>
                                              <w:divBdr>
                                                <w:top w:val="none" w:sz="0" w:space="0" w:color="auto"/>
                                                <w:left w:val="none" w:sz="0" w:space="0" w:color="auto"/>
                                                <w:bottom w:val="none" w:sz="0" w:space="0" w:color="auto"/>
                                                <w:right w:val="none" w:sz="0" w:space="0" w:color="auto"/>
                                              </w:divBdr>
                                              <w:divsChild>
                                                <w:div w:id="216164723">
                                                  <w:marLeft w:val="0"/>
                                                  <w:marRight w:val="0"/>
                                                  <w:marTop w:val="0"/>
                                                  <w:marBottom w:val="0"/>
                                                  <w:divBdr>
                                                    <w:top w:val="none" w:sz="0" w:space="0" w:color="auto"/>
                                                    <w:left w:val="none" w:sz="0" w:space="0" w:color="auto"/>
                                                    <w:bottom w:val="none" w:sz="0" w:space="0" w:color="auto"/>
                                                    <w:right w:val="none" w:sz="0" w:space="0" w:color="auto"/>
                                                  </w:divBdr>
                                                  <w:divsChild>
                                                    <w:div w:id="157890811">
                                                      <w:marLeft w:val="0"/>
                                                      <w:marRight w:val="0"/>
                                                      <w:marTop w:val="0"/>
                                                      <w:marBottom w:val="0"/>
                                                      <w:divBdr>
                                                        <w:top w:val="none" w:sz="0" w:space="0" w:color="auto"/>
                                                        <w:left w:val="none" w:sz="0" w:space="0" w:color="auto"/>
                                                        <w:bottom w:val="none" w:sz="0" w:space="0" w:color="auto"/>
                                                        <w:right w:val="none" w:sz="0" w:space="0" w:color="auto"/>
                                                      </w:divBdr>
                                                      <w:divsChild>
                                                        <w:div w:id="978458179">
                                                          <w:marLeft w:val="0"/>
                                                          <w:marRight w:val="0"/>
                                                          <w:marTop w:val="0"/>
                                                          <w:marBottom w:val="0"/>
                                                          <w:divBdr>
                                                            <w:top w:val="none" w:sz="0" w:space="0" w:color="auto"/>
                                                            <w:left w:val="none" w:sz="0" w:space="0" w:color="auto"/>
                                                            <w:bottom w:val="none" w:sz="0" w:space="0" w:color="auto"/>
                                                            <w:right w:val="none" w:sz="0" w:space="0" w:color="auto"/>
                                                          </w:divBdr>
                                                          <w:divsChild>
                                                            <w:div w:id="59736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71883840">
      <w:bodyDiv w:val="1"/>
      <w:marLeft w:val="0"/>
      <w:marRight w:val="0"/>
      <w:marTop w:val="0"/>
      <w:marBottom w:val="0"/>
      <w:divBdr>
        <w:top w:val="none" w:sz="0" w:space="0" w:color="auto"/>
        <w:left w:val="none" w:sz="0" w:space="0" w:color="auto"/>
        <w:bottom w:val="none" w:sz="0" w:space="0" w:color="auto"/>
        <w:right w:val="none" w:sz="0" w:space="0" w:color="auto"/>
      </w:divBdr>
      <w:divsChild>
        <w:div w:id="498231613">
          <w:marLeft w:val="0"/>
          <w:marRight w:val="0"/>
          <w:marTop w:val="0"/>
          <w:marBottom w:val="0"/>
          <w:divBdr>
            <w:top w:val="none" w:sz="0" w:space="0" w:color="auto"/>
            <w:left w:val="none" w:sz="0" w:space="0" w:color="auto"/>
            <w:bottom w:val="none" w:sz="0" w:space="0" w:color="auto"/>
            <w:right w:val="none" w:sz="0" w:space="0" w:color="auto"/>
          </w:divBdr>
          <w:divsChild>
            <w:div w:id="1322001431">
              <w:marLeft w:val="0"/>
              <w:marRight w:val="0"/>
              <w:marTop w:val="450"/>
              <w:marBottom w:val="450"/>
              <w:divBdr>
                <w:top w:val="none" w:sz="0" w:space="0" w:color="auto"/>
                <w:left w:val="none" w:sz="0" w:space="0" w:color="auto"/>
                <w:bottom w:val="none" w:sz="0" w:space="0" w:color="auto"/>
                <w:right w:val="none" w:sz="0" w:space="0" w:color="auto"/>
              </w:divBdr>
              <w:divsChild>
                <w:div w:id="1256404501">
                  <w:marLeft w:val="0"/>
                  <w:marRight w:val="0"/>
                  <w:marTop w:val="0"/>
                  <w:marBottom w:val="0"/>
                  <w:divBdr>
                    <w:top w:val="single" w:sz="6" w:space="0" w:color="999999"/>
                    <w:left w:val="single" w:sz="6" w:space="0" w:color="999999"/>
                    <w:bottom w:val="single" w:sz="6" w:space="0" w:color="999999"/>
                    <w:right w:val="single" w:sz="6" w:space="0" w:color="999999"/>
                  </w:divBdr>
                  <w:divsChild>
                    <w:div w:id="685133164">
                      <w:marLeft w:val="0"/>
                      <w:marRight w:val="0"/>
                      <w:marTop w:val="0"/>
                      <w:marBottom w:val="0"/>
                      <w:divBdr>
                        <w:top w:val="none" w:sz="0" w:space="0" w:color="auto"/>
                        <w:left w:val="none" w:sz="0" w:space="0" w:color="auto"/>
                        <w:bottom w:val="none" w:sz="0" w:space="0" w:color="auto"/>
                        <w:right w:val="none" w:sz="0" w:space="0" w:color="auto"/>
                      </w:divBdr>
                      <w:divsChild>
                        <w:div w:id="1281718411">
                          <w:marLeft w:val="0"/>
                          <w:marRight w:val="0"/>
                          <w:marTop w:val="0"/>
                          <w:marBottom w:val="255"/>
                          <w:divBdr>
                            <w:top w:val="none" w:sz="0" w:space="0" w:color="auto"/>
                            <w:left w:val="none" w:sz="0" w:space="0" w:color="auto"/>
                            <w:bottom w:val="none" w:sz="0" w:space="0" w:color="auto"/>
                            <w:right w:val="none" w:sz="0" w:space="0" w:color="auto"/>
                          </w:divBdr>
                          <w:divsChild>
                            <w:div w:id="700789332">
                              <w:marLeft w:val="0"/>
                              <w:marRight w:val="0"/>
                              <w:marTop w:val="195"/>
                              <w:marBottom w:val="0"/>
                              <w:divBdr>
                                <w:top w:val="none" w:sz="0" w:space="0" w:color="auto"/>
                                <w:left w:val="none" w:sz="0" w:space="0" w:color="auto"/>
                                <w:bottom w:val="none" w:sz="0" w:space="0" w:color="auto"/>
                                <w:right w:val="none" w:sz="0" w:space="0" w:color="auto"/>
                              </w:divBdr>
                              <w:divsChild>
                                <w:div w:id="158888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451591">
      <w:bodyDiv w:val="1"/>
      <w:marLeft w:val="0"/>
      <w:marRight w:val="0"/>
      <w:marTop w:val="0"/>
      <w:marBottom w:val="0"/>
      <w:divBdr>
        <w:top w:val="none" w:sz="0" w:space="0" w:color="auto"/>
        <w:left w:val="none" w:sz="0" w:space="0" w:color="auto"/>
        <w:bottom w:val="none" w:sz="0" w:space="0" w:color="auto"/>
        <w:right w:val="none" w:sz="0" w:space="0" w:color="auto"/>
      </w:divBdr>
      <w:divsChild>
        <w:div w:id="453408505">
          <w:marLeft w:val="0"/>
          <w:marRight w:val="0"/>
          <w:marTop w:val="0"/>
          <w:marBottom w:val="0"/>
          <w:divBdr>
            <w:top w:val="none" w:sz="0" w:space="0" w:color="auto"/>
            <w:left w:val="none" w:sz="0" w:space="0" w:color="auto"/>
            <w:bottom w:val="none" w:sz="0" w:space="0" w:color="auto"/>
            <w:right w:val="none" w:sz="0" w:space="0" w:color="auto"/>
          </w:divBdr>
          <w:divsChild>
            <w:div w:id="2020816173">
              <w:marLeft w:val="0"/>
              <w:marRight w:val="0"/>
              <w:marTop w:val="450"/>
              <w:marBottom w:val="450"/>
              <w:divBdr>
                <w:top w:val="none" w:sz="0" w:space="0" w:color="auto"/>
                <w:left w:val="none" w:sz="0" w:space="0" w:color="auto"/>
                <w:bottom w:val="none" w:sz="0" w:space="0" w:color="auto"/>
                <w:right w:val="none" w:sz="0" w:space="0" w:color="auto"/>
              </w:divBdr>
              <w:divsChild>
                <w:div w:id="252516997">
                  <w:marLeft w:val="0"/>
                  <w:marRight w:val="0"/>
                  <w:marTop w:val="0"/>
                  <w:marBottom w:val="0"/>
                  <w:divBdr>
                    <w:top w:val="single" w:sz="6" w:space="0" w:color="999999"/>
                    <w:left w:val="single" w:sz="6" w:space="0" w:color="999999"/>
                    <w:bottom w:val="single" w:sz="6" w:space="0" w:color="999999"/>
                    <w:right w:val="single" w:sz="6" w:space="0" w:color="999999"/>
                  </w:divBdr>
                  <w:divsChild>
                    <w:div w:id="863249588">
                      <w:marLeft w:val="0"/>
                      <w:marRight w:val="0"/>
                      <w:marTop w:val="0"/>
                      <w:marBottom w:val="0"/>
                      <w:divBdr>
                        <w:top w:val="none" w:sz="0" w:space="0" w:color="auto"/>
                        <w:left w:val="none" w:sz="0" w:space="0" w:color="auto"/>
                        <w:bottom w:val="none" w:sz="0" w:space="0" w:color="auto"/>
                        <w:right w:val="none" w:sz="0" w:space="0" w:color="auto"/>
                      </w:divBdr>
                      <w:divsChild>
                        <w:div w:id="858474556">
                          <w:marLeft w:val="0"/>
                          <w:marRight w:val="0"/>
                          <w:marTop w:val="0"/>
                          <w:marBottom w:val="255"/>
                          <w:divBdr>
                            <w:top w:val="none" w:sz="0" w:space="0" w:color="auto"/>
                            <w:left w:val="none" w:sz="0" w:space="0" w:color="auto"/>
                            <w:bottom w:val="none" w:sz="0" w:space="0" w:color="auto"/>
                            <w:right w:val="none" w:sz="0" w:space="0" w:color="auto"/>
                          </w:divBdr>
                          <w:divsChild>
                            <w:div w:id="1885824482">
                              <w:marLeft w:val="0"/>
                              <w:marRight w:val="0"/>
                              <w:marTop w:val="195"/>
                              <w:marBottom w:val="0"/>
                              <w:divBdr>
                                <w:top w:val="none" w:sz="0" w:space="0" w:color="auto"/>
                                <w:left w:val="none" w:sz="0" w:space="0" w:color="auto"/>
                                <w:bottom w:val="none" w:sz="0" w:space="0" w:color="auto"/>
                                <w:right w:val="none" w:sz="0" w:space="0" w:color="auto"/>
                              </w:divBdr>
                              <w:divsChild>
                                <w:div w:id="1878472083">
                                  <w:marLeft w:val="0"/>
                                  <w:marRight w:val="0"/>
                                  <w:marTop w:val="0"/>
                                  <w:marBottom w:val="0"/>
                                  <w:divBdr>
                                    <w:top w:val="none" w:sz="0" w:space="0" w:color="auto"/>
                                    <w:left w:val="none" w:sz="0" w:space="0" w:color="auto"/>
                                    <w:bottom w:val="none" w:sz="0" w:space="0" w:color="auto"/>
                                    <w:right w:val="none" w:sz="0" w:space="0" w:color="auto"/>
                                  </w:divBdr>
                                  <w:divsChild>
                                    <w:div w:id="1037703636">
                                      <w:marLeft w:val="0"/>
                                      <w:marRight w:val="0"/>
                                      <w:marTop w:val="0"/>
                                      <w:marBottom w:val="0"/>
                                      <w:divBdr>
                                        <w:top w:val="none" w:sz="0" w:space="0" w:color="auto"/>
                                        <w:left w:val="none" w:sz="0" w:space="0" w:color="auto"/>
                                        <w:bottom w:val="none" w:sz="0" w:space="0" w:color="auto"/>
                                        <w:right w:val="none" w:sz="0" w:space="0" w:color="auto"/>
                                      </w:divBdr>
                                      <w:divsChild>
                                        <w:div w:id="558394534">
                                          <w:marLeft w:val="0"/>
                                          <w:marRight w:val="0"/>
                                          <w:marTop w:val="0"/>
                                          <w:marBottom w:val="0"/>
                                          <w:divBdr>
                                            <w:top w:val="none" w:sz="0" w:space="0" w:color="auto"/>
                                            <w:left w:val="none" w:sz="0" w:space="0" w:color="auto"/>
                                            <w:bottom w:val="none" w:sz="0" w:space="0" w:color="auto"/>
                                            <w:right w:val="none" w:sz="0" w:space="0" w:color="auto"/>
                                          </w:divBdr>
                                          <w:divsChild>
                                            <w:div w:id="646402792">
                                              <w:marLeft w:val="0"/>
                                              <w:marRight w:val="0"/>
                                              <w:marTop w:val="0"/>
                                              <w:marBottom w:val="0"/>
                                              <w:divBdr>
                                                <w:top w:val="none" w:sz="0" w:space="0" w:color="auto"/>
                                                <w:left w:val="none" w:sz="0" w:space="0" w:color="auto"/>
                                                <w:bottom w:val="none" w:sz="0" w:space="0" w:color="auto"/>
                                                <w:right w:val="none" w:sz="0" w:space="0" w:color="auto"/>
                                              </w:divBdr>
                                              <w:divsChild>
                                                <w:div w:id="341323286">
                                                  <w:marLeft w:val="0"/>
                                                  <w:marRight w:val="0"/>
                                                  <w:marTop w:val="0"/>
                                                  <w:marBottom w:val="0"/>
                                                  <w:divBdr>
                                                    <w:top w:val="none" w:sz="0" w:space="0" w:color="auto"/>
                                                    <w:left w:val="none" w:sz="0" w:space="0" w:color="auto"/>
                                                    <w:bottom w:val="none" w:sz="0" w:space="0" w:color="auto"/>
                                                    <w:right w:val="none" w:sz="0" w:space="0" w:color="auto"/>
                                                  </w:divBdr>
                                                  <w:divsChild>
                                                    <w:div w:id="2058161056">
                                                      <w:marLeft w:val="0"/>
                                                      <w:marRight w:val="0"/>
                                                      <w:marTop w:val="0"/>
                                                      <w:marBottom w:val="0"/>
                                                      <w:divBdr>
                                                        <w:top w:val="none" w:sz="0" w:space="0" w:color="auto"/>
                                                        <w:left w:val="none" w:sz="0" w:space="0" w:color="auto"/>
                                                        <w:bottom w:val="none" w:sz="0" w:space="0" w:color="auto"/>
                                                        <w:right w:val="none" w:sz="0" w:space="0" w:color="auto"/>
                                                      </w:divBdr>
                                                      <w:divsChild>
                                                        <w:div w:id="1529562700">
                                                          <w:marLeft w:val="0"/>
                                                          <w:marRight w:val="0"/>
                                                          <w:marTop w:val="0"/>
                                                          <w:marBottom w:val="0"/>
                                                          <w:divBdr>
                                                            <w:top w:val="none" w:sz="0" w:space="0" w:color="auto"/>
                                                            <w:left w:val="none" w:sz="0" w:space="0" w:color="auto"/>
                                                            <w:bottom w:val="none" w:sz="0" w:space="0" w:color="auto"/>
                                                            <w:right w:val="none" w:sz="0" w:space="0" w:color="auto"/>
                                                          </w:divBdr>
                                                          <w:divsChild>
                                                            <w:div w:id="171122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13571578">
      <w:bodyDiv w:val="1"/>
      <w:marLeft w:val="0"/>
      <w:marRight w:val="0"/>
      <w:marTop w:val="0"/>
      <w:marBottom w:val="0"/>
      <w:divBdr>
        <w:top w:val="none" w:sz="0" w:space="0" w:color="auto"/>
        <w:left w:val="none" w:sz="0" w:space="0" w:color="auto"/>
        <w:bottom w:val="none" w:sz="0" w:space="0" w:color="auto"/>
        <w:right w:val="none" w:sz="0" w:space="0" w:color="auto"/>
      </w:divBdr>
      <w:divsChild>
        <w:div w:id="1663119022">
          <w:marLeft w:val="0"/>
          <w:marRight w:val="0"/>
          <w:marTop w:val="0"/>
          <w:marBottom w:val="0"/>
          <w:divBdr>
            <w:top w:val="none" w:sz="0" w:space="0" w:color="auto"/>
            <w:left w:val="none" w:sz="0" w:space="0" w:color="auto"/>
            <w:bottom w:val="none" w:sz="0" w:space="0" w:color="auto"/>
            <w:right w:val="none" w:sz="0" w:space="0" w:color="auto"/>
          </w:divBdr>
          <w:divsChild>
            <w:div w:id="1732924354">
              <w:marLeft w:val="0"/>
              <w:marRight w:val="0"/>
              <w:marTop w:val="450"/>
              <w:marBottom w:val="450"/>
              <w:divBdr>
                <w:top w:val="none" w:sz="0" w:space="0" w:color="auto"/>
                <w:left w:val="none" w:sz="0" w:space="0" w:color="auto"/>
                <w:bottom w:val="none" w:sz="0" w:space="0" w:color="auto"/>
                <w:right w:val="none" w:sz="0" w:space="0" w:color="auto"/>
              </w:divBdr>
              <w:divsChild>
                <w:div w:id="171845020">
                  <w:marLeft w:val="0"/>
                  <w:marRight w:val="0"/>
                  <w:marTop w:val="0"/>
                  <w:marBottom w:val="0"/>
                  <w:divBdr>
                    <w:top w:val="single" w:sz="6" w:space="0" w:color="999999"/>
                    <w:left w:val="single" w:sz="6" w:space="0" w:color="999999"/>
                    <w:bottom w:val="single" w:sz="6" w:space="0" w:color="999999"/>
                    <w:right w:val="single" w:sz="6" w:space="0" w:color="999999"/>
                  </w:divBdr>
                  <w:divsChild>
                    <w:div w:id="658655731">
                      <w:marLeft w:val="0"/>
                      <w:marRight w:val="0"/>
                      <w:marTop w:val="0"/>
                      <w:marBottom w:val="0"/>
                      <w:divBdr>
                        <w:top w:val="none" w:sz="0" w:space="0" w:color="auto"/>
                        <w:left w:val="none" w:sz="0" w:space="0" w:color="auto"/>
                        <w:bottom w:val="none" w:sz="0" w:space="0" w:color="auto"/>
                        <w:right w:val="none" w:sz="0" w:space="0" w:color="auto"/>
                      </w:divBdr>
                      <w:divsChild>
                        <w:div w:id="462305862">
                          <w:marLeft w:val="0"/>
                          <w:marRight w:val="0"/>
                          <w:marTop w:val="0"/>
                          <w:marBottom w:val="255"/>
                          <w:divBdr>
                            <w:top w:val="none" w:sz="0" w:space="0" w:color="auto"/>
                            <w:left w:val="none" w:sz="0" w:space="0" w:color="auto"/>
                            <w:bottom w:val="none" w:sz="0" w:space="0" w:color="auto"/>
                            <w:right w:val="none" w:sz="0" w:space="0" w:color="auto"/>
                          </w:divBdr>
                          <w:divsChild>
                            <w:div w:id="974870101">
                              <w:marLeft w:val="0"/>
                              <w:marRight w:val="0"/>
                              <w:marTop w:val="195"/>
                              <w:marBottom w:val="0"/>
                              <w:divBdr>
                                <w:top w:val="none" w:sz="0" w:space="0" w:color="auto"/>
                                <w:left w:val="none" w:sz="0" w:space="0" w:color="auto"/>
                                <w:bottom w:val="none" w:sz="0" w:space="0" w:color="auto"/>
                                <w:right w:val="none" w:sz="0" w:space="0" w:color="auto"/>
                              </w:divBdr>
                              <w:divsChild>
                                <w:div w:id="143670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2620573">
      <w:bodyDiv w:val="1"/>
      <w:marLeft w:val="0"/>
      <w:marRight w:val="0"/>
      <w:marTop w:val="0"/>
      <w:marBottom w:val="0"/>
      <w:divBdr>
        <w:top w:val="none" w:sz="0" w:space="0" w:color="auto"/>
        <w:left w:val="none" w:sz="0" w:space="0" w:color="auto"/>
        <w:bottom w:val="none" w:sz="0" w:space="0" w:color="auto"/>
        <w:right w:val="none" w:sz="0" w:space="0" w:color="auto"/>
      </w:divBdr>
      <w:divsChild>
        <w:div w:id="817041428">
          <w:marLeft w:val="0"/>
          <w:marRight w:val="0"/>
          <w:marTop w:val="0"/>
          <w:marBottom w:val="0"/>
          <w:divBdr>
            <w:top w:val="none" w:sz="0" w:space="0" w:color="auto"/>
            <w:left w:val="none" w:sz="0" w:space="0" w:color="auto"/>
            <w:bottom w:val="none" w:sz="0" w:space="0" w:color="auto"/>
            <w:right w:val="none" w:sz="0" w:space="0" w:color="auto"/>
          </w:divBdr>
          <w:divsChild>
            <w:div w:id="633873091">
              <w:marLeft w:val="0"/>
              <w:marRight w:val="0"/>
              <w:marTop w:val="450"/>
              <w:marBottom w:val="450"/>
              <w:divBdr>
                <w:top w:val="none" w:sz="0" w:space="0" w:color="auto"/>
                <w:left w:val="none" w:sz="0" w:space="0" w:color="auto"/>
                <w:bottom w:val="none" w:sz="0" w:space="0" w:color="auto"/>
                <w:right w:val="none" w:sz="0" w:space="0" w:color="auto"/>
              </w:divBdr>
              <w:divsChild>
                <w:div w:id="1276909831">
                  <w:marLeft w:val="0"/>
                  <w:marRight w:val="0"/>
                  <w:marTop w:val="0"/>
                  <w:marBottom w:val="0"/>
                  <w:divBdr>
                    <w:top w:val="single" w:sz="6" w:space="0" w:color="999999"/>
                    <w:left w:val="single" w:sz="6" w:space="0" w:color="999999"/>
                    <w:bottom w:val="single" w:sz="6" w:space="0" w:color="999999"/>
                    <w:right w:val="single" w:sz="6" w:space="0" w:color="999999"/>
                  </w:divBdr>
                  <w:divsChild>
                    <w:div w:id="112746998">
                      <w:marLeft w:val="0"/>
                      <w:marRight w:val="0"/>
                      <w:marTop w:val="0"/>
                      <w:marBottom w:val="0"/>
                      <w:divBdr>
                        <w:top w:val="none" w:sz="0" w:space="0" w:color="auto"/>
                        <w:left w:val="none" w:sz="0" w:space="0" w:color="auto"/>
                        <w:bottom w:val="none" w:sz="0" w:space="0" w:color="auto"/>
                        <w:right w:val="none" w:sz="0" w:space="0" w:color="auto"/>
                      </w:divBdr>
                      <w:divsChild>
                        <w:div w:id="1127702735">
                          <w:marLeft w:val="0"/>
                          <w:marRight w:val="0"/>
                          <w:marTop w:val="0"/>
                          <w:marBottom w:val="75"/>
                          <w:divBdr>
                            <w:top w:val="single" w:sz="6" w:space="2" w:color="999999"/>
                            <w:left w:val="single" w:sz="6" w:space="2" w:color="999999"/>
                            <w:bottom w:val="single" w:sz="6" w:space="2" w:color="999999"/>
                            <w:right w:val="single" w:sz="6" w:space="2" w:color="999999"/>
                          </w:divBdr>
                          <w:divsChild>
                            <w:div w:id="862519778">
                              <w:marLeft w:val="0"/>
                              <w:marRight w:val="0"/>
                              <w:marTop w:val="0"/>
                              <w:marBottom w:val="0"/>
                              <w:divBdr>
                                <w:top w:val="none" w:sz="0" w:space="0" w:color="auto"/>
                                <w:left w:val="none" w:sz="0" w:space="0" w:color="auto"/>
                                <w:bottom w:val="none" w:sz="0" w:space="0" w:color="auto"/>
                                <w:right w:val="none" w:sz="0" w:space="0" w:color="auto"/>
                              </w:divBdr>
                              <w:divsChild>
                                <w:div w:id="121565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3534764">
      <w:bodyDiv w:val="1"/>
      <w:marLeft w:val="0"/>
      <w:marRight w:val="0"/>
      <w:marTop w:val="0"/>
      <w:marBottom w:val="0"/>
      <w:divBdr>
        <w:top w:val="none" w:sz="0" w:space="0" w:color="auto"/>
        <w:left w:val="none" w:sz="0" w:space="0" w:color="auto"/>
        <w:bottom w:val="none" w:sz="0" w:space="0" w:color="auto"/>
        <w:right w:val="none" w:sz="0" w:space="0" w:color="auto"/>
      </w:divBdr>
      <w:divsChild>
        <w:div w:id="180124810">
          <w:marLeft w:val="0"/>
          <w:marRight w:val="0"/>
          <w:marTop w:val="0"/>
          <w:marBottom w:val="0"/>
          <w:divBdr>
            <w:top w:val="none" w:sz="0" w:space="0" w:color="auto"/>
            <w:left w:val="none" w:sz="0" w:space="0" w:color="auto"/>
            <w:bottom w:val="none" w:sz="0" w:space="0" w:color="auto"/>
            <w:right w:val="none" w:sz="0" w:space="0" w:color="auto"/>
          </w:divBdr>
          <w:divsChild>
            <w:div w:id="977420052">
              <w:marLeft w:val="0"/>
              <w:marRight w:val="0"/>
              <w:marTop w:val="450"/>
              <w:marBottom w:val="450"/>
              <w:divBdr>
                <w:top w:val="none" w:sz="0" w:space="0" w:color="auto"/>
                <w:left w:val="none" w:sz="0" w:space="0" w:color="auto"/>
                <w:bottom w:val="none" w:sz="0" w:space="0" w:color="auto"/>
                <w:right w:val="none" w:sz="0" w:space="0" w:color="auto"/>
              </w:divBdr>
              <w:divsChild>
                <w:div w:id="785656309">
                  <w:marLeft w:val="0"/>
                  <w:marRight w:val="0"/>
                  <w:marTop w:val="0"/>
                  <w:marBottom w:val="0"/>
                  <w:divBdr>
                    <w:top w:val="single" w:sz="6" w:space="0" w:color="999999"/>
                    <w:left w:val="single" w:sz="6" w:space="0" w:color="999999"/>
                    <w:bottom w:val="single" w:sz="6" w:space="0" w:color="999999"/>
                    <w:right w:val="single" w:sz="6" w:space="0" w:color="999999"/>
                  </w:divBdr>
                  <w:divsChild>
                    <w:div w:id="732313441">
                      <w:marLeft w:val="0"/>
                      <w:marRight w:val="0"/>
                      <w:marTop w:val="0"/>
                      <w:marBottom w:val="0"/>
                      <w:divBdr>
                        <w:top w:val="none" w:sz="0" w:space="0" w:color="auto"/>
                        <w:left w:val="none" w:sz="0" w:space="0" w:color="auto"/>
                        <w:bottom w:val="none" w:sz="0" w:space="0" w:color="auto"/>
                        <w:right w:val="none" w:sz="0" w:space="0" w:color="auto"/>
                      </w:divBdr>
                      <w:divsChild>
                        <w:div w:id="844326156">
                          <w:marLeft w:val="0"/>
                          <w:marRight w:val="0"/>
                          <w:marTop w:val="0"/>
                          <w:marBottom w:val="255"/>
                          <w:divBdr>
                            <w:top w:val="none" w:sz="0" w:space="0" w:color="auto"/>
                            <w:left w:val="none" w:sz="0" w:space="0" w:color="auto"/>
                            <w:bottom w:val="none" w:sz="0" w:space="0" w:color="auto"/>
                            <w:right w:val="none" w:sz="0" w:space="0" w:color="auto"/>
                          </w:divBdr>
                          <w:divsChild>
                            <w:div w:id="822965374">
                              <w:marLeft w:val="0"/>
                              <w:marRight w:val="0"/>
                              <w:marTop w:val="195"/>
                              <w:marBottom w:val="0"/>
                              <w:divBdr>
                                <w:top w:val="none" w:sz="0" w:space="0" w:color="auto"/>
                                <w:left w:val="none" w:sz="0" w:space="0" w:color="auto"/>
                                <w:bottom w:val="none" w:sz="0" w:space="0" w:color="auto"/>
                                <w:right w:val="none" w:sz="0" w:space="0" w:color="auto"/>
                              </w:divBdr>
                              <w:divsChild>
                                <w:div w:id="67851348">
                                  <w:marLeft w:val="0"/>
                                  <w:marRight w:val="0"/>
                                  <w:marTop w:val="0"/>
                                  <w:marBottom w:val="0"/>
                                  <w:divBdr>
                                    <w:top w:val="none" w:sz="0" w:space="0" w:color="auto"/>
                                    <w:left w:val="none" w:sz="0" w:space="0" w:color="auto"/>
                                    <w:bottom w:val="none" w:sz="0" w:space="0" w:color="auto"/>
                                    <w:right w:val="none" w:sz="0" w:space="0" w:color="auto"/>
                                  </w:divBdr>
                                  <w:divsChild>
                                    <w:div w:id="1215507689">
                                      <w:marLeft w:val="0"/>
                                      <w:marRight w:val="0"/>
                                      <w:marTop w:val="0"/>
                                      <w:marBottom w:val="0"/>
                                      <w:divBdr>
                                        <w:top w:val="none" w:sz="0" w:space="0" w:color="auto"/>
                                        <w:left w:val="none" w:sz="0" w:space="0" w:color="auto"/>
                                        <w:bottom w:val="none" w:sz="0" w:space="0" w:color="auto"/>
                                        <w:right w:val="none" w:sz="0" w:space="0" w:color="auto"/>
                                      </w:divBdr>
                                      <w:divsChild>
                                        <w:div w:id="2056391002">
                                          <w:marLeft w:val="0"/>
                                          <w:marRight w:val="0"/>
                                          <w:marTop w:val="0"/>
                                          <w:marBottom w:val="0"/>
                                          <w:divBdr>
                                            <w:top w:val="none" w:sz="0" w:space="0" w:color="auto"/>
                                            <w:left w:val="none" w:sz="0" w:space="0" w:color="auto"/>
                                            <w:bottom w:val="none" w:sz="0" w:space="0" w:color="auto"/>
                                            <w:right w:val="none" w:sz="0" w:space="0" w:color="auto"/>
                                          </w:divBdr>
                                          <w:divsChild>
                                            <w:div w:id="867793645">
                                              <w:marLeft w:val="0"/>
                                              <w:marRight w:val="0"/>
                                              <w:marTop w:val="0"/>
                                              <w:marBottom w:val="0"/>
                                              <w:divBdr>
                                                <w:top w:val="none" w:sz="0" w:space="0" w:color="auto"/>
                                                <w:left w:val="none" w:sz="0" w:space="0" w:color="auto"/>
                                                <w:bottom w:val="none" w:sz="0" w:space="0" w:color="auto"/>
                                                <w:right w:val="none" w:sz="0" w:space="0" w:color="auto"/>
                                              </w:divBdr>
                                              <w:divsChild>
                                                <w:div w:id="598949413">
                                                  <w:marLeft w:val="0"/>
                                                  <w:marRight w:val="0"/>
                                                  <w:marTop w:val="0"/>
                                                  <w:marBottom w:val="0"/>
                                                  <w:divBdr>
                                                    <w:top w:val="none" w:sz="0" w:space="0" w:color="auto"/>
                                                    <w:left w:val="none" w:sz="0" w:space="0" w:color="auto"/>
                                                    <w:bottom w:val="none" w:sz="0" w:space="0" w:color="auto"/>
                                                    <w:right w:val="none" w:sz="0" w:space="0" w:color="auto"/>
                                                  </w:divBdr>
                                                  <w:divsChild>
                                                    <w:div w:id="2057469651">
                                                      <w:marLeft w:val="0"/>
                                                      <w:marRight w:val="0"/>
                                                      <w:marTop w:val="0"/>
                                                      <w:marBottom w:val="0"/>
                                                      <w:divBdr>
                                                        <w:top w:val="none" w:sz="0" w:space="0" w:color="auto"/>
                                                        <w:left w:val="none" w:sz="0" w:space="0" w:color="auto"/>
                                                        <w:bottom w:val="none" w:sz="0" w:space="0" w:color="auto"/>
                                                        <w:right w:val="none" w:sz="0" w:space="0" w:color="auto"/>
                                                      </w:divBdr>
                                                      <w:divsChild>
                                                        <w:div w:id="665129842">
                                                          <w:marLeft w:val="0"/>
                                                          <w:marRight w:val="0"/>
                                                          <w:marTop w:val="0"/>
                                                          <w:marBottom w:val="0"/>
                                                          <w:divBdr>
                                                            <w:top w:val="none" w:sz="0" w:space="0" w:color="auto"/>
                                                            <w:left w:val="none" w:sz="0" w:space="0" w:color="auto"/>
                                                            <w:bottom w:val="none" w:sz="0" w:space="0" w:color="auto"/>
                                                            <w:right w:val="none" w:sz="0" w:space="0" w:color="auto"/>
                                                          </w:divBdr>
                                                          <w:divsChild>
                                                            <w:div w:id="36197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96294377">
      <w:bodyDiv w:val="1"/>
      <w:marLeft w:val="0"/>
      <w:marRight w:val="0"/>
      <w:marTop w:val="0"/>
      <w:marBottom w:val="0"/>
      <w:divBdr>
        <w:top w:val="none" w:sz="0" w:space="0" w:color="auto"/>
        <w:left w:val="none" w:sz="0" w:space="0" w:color="auto"/>
        <w:bottom w:val="none" w:sz="0" w:space="0" w:color="auto"/>
        <w:right w:val="none" w:sz="0" w:space="0" w:color="auto"/>
      </w:divBdr>
      <w:divsChild>
        <w:div w:id="1001129704">
          <w:marLeft w:val="0"/>
          <w:marRight w:val="0"/>
          <w:marTop w:val="0"/>
          <w:marBottom w:val="0"/>
          <w:divBdr>
            <w:top w:val="none" w:sz="0" w:space="0" w:color="auto"/>
            <w:left w:val="none" w:sz="0" w:space="0" w:color="auto"/>
            <w:bottom w:val="none" w:sz="0" w:space="0" w:color="auto"/>
            <w:right w:val="none" w:sz="0" w:space="0" w:color="auto"/>
          </w:divBdr>
          <w:divsChild>
            <w:div w:id="989479749">
              <w:marLeft w:val="0"/>
              <w:marRight w:val="0"/>
              <w:marTop w:val="450"/>
              <w:marBottom w:val="450"/>
              <w:divBdr>
                <w:top w:val="none" w:sz="0" w:space="0" w:color="auto"/>
                <w:left w:val="none" w:sz="0" w:space="0" w:color="auto"/>
                <w:bottom w:val="none" w:sz="0" w:space="0" w:color="auto"/>
                <w:right w:val="none" w:sz="0" w:space="0" w:color="auto"/>
              </w:divBdr>
              <w:divsChild>
                <w:div w:id="963075560">
                  <w:marLeft w:val="0"/>
                  <w:marRight w:val="0"/>
                  <w:marTop w:val="0"/>
                  <w:marBottom w:val="0"/>
                  <w:divBdr>
                    <w:top w:val="single" w:sz="6" w:space="0" w:color="999999"/>
                    <w:left w:val="single" w:sz="6" w:space="0" w:color="999999"/>
                    <w:bottom w:val="single" w:sz="6" w:space="0" w:color="999999"/>
                    <w:right w:val="single" w:sz="6" w:space="0" w:color="999999"/>
                  </w:divBdr>
                  <w:divsChild>
                    <w:div w:id="556939463">
                      <w:marLeft w:val="0"/>
                      <w:marRight w:val="0"/>
                      <w:marTop w:val="0"/>
                      <w:marBottom w:val="0"/>
                      <w:divBdr>
                        <w:top w:val="none" w:sz="0" w:space="0" w:color="auto"/>
                        <w:left w:val="none" w:sz="0" w:space="0" w:color="auto"/>
                        <w:bottom w:val="none" w:sz="0" w:space="0" w:color="auto"/>
                        <w:right w:val="none" w:sz="0" w:space="0" w:color="auto"/>
                      </w:divBdr>
                      <w:divsChild>
                        <w:div w:id="1658800471">
                          <w:marLeft w:val="0"/>
                          <w:marRight w:val="0"/>
                          <w:marTop w:val="0"/>
                          <w:marBottom w:val="75"/>
                          <w:divBdr>
                            <w:top w:val="single" w:sz="6" w:space="2" w:color="999999"/>
                            <w:left w:val="single" w:sz="6" w:space="2" w:color="999999"/>
                            <w:bottom w:val="single" w:sz="6" w:space="2" w:color="999999"/>
                            <w:right w:val="single" w:sz="6" w:space="2" w:color="999999"/>
                          </w:divBdr>
                          <w:divsChild>
                            <w:div w:id="191038684">
                              <w:marLeft w:val="0"/>
                              <w:marRight w:val="0"/>
                              <w:marTop w:val="0"/>
                              <w:marBottom w:val="0"/>
                              <w:divBdr>
                                <w:top w:val="none" w:sz="0" w:space="0" w:color="auto"/>
                                <w:left w:val="none" w:sz="0" w:space="0" w:color="auto"/>
                                <w:bottom w:val="none" w:sz="0" w:space="0" w:color="auto"/>
                                <w:right w:val="none" w:sz="0" w:space="0" w:color="auto"/>
                              </w:divBdr>
                              <w:divsChild>
                                <w:div w:id="150517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1811627">
      <w:bodyDiv w:val="1"/>
      <w:marLeft w:val="0"/>
      <w:marRight w:val="0"/>
      <w:marTop w:val="0"/>
      <w:marBottom w:val="0"/>
      <w:divBdr>
        <w:top w:val="none" w:sz="0" w:space="0" w:color="auto"/>
        <w:left w:val="none" w:sz="0" w:space="0" w:color="auto"/>
        <w:bottom w:val="none" w:sz="0" w:space="0" w:color="auto"/>
        <w:right w:val="none" w:sz="0" w:space="0" w:color="auto"/>
      </w:divBdr>
      <w:divsChild>
        <w:div w:id="1908765627">
          <w:marLeft w:val="0"/>
          <w:marRight w:val="0"/>
          <w:marTop w:val="0"/>
          <w:marBottom w:val="0"/>
          <w:divBdr>
            <w:top w:val="none" w:sz="0" w:space="0" w:color="auto"/>
            <w:left w:val="none" w:sz="0" w:space="0" w:color="auto"/>
            <w:bottom w:val="none" w:sz="0" w:space="0" w:color="auto"/>
            <w:right w:val="none" w:sz="0" w:space="0" w:color="auto"/>
          </w:divBdr>
          <w:divsChild>
            <w:div w:id="2080441077">
              <w:marLeft w:val="0"/>
              <w:marRight w:val="0"/>
              <w:marTop w:val="450"/>
              <w:marBottom w:val="450"/>
              <w:divBdr>
                <w:top w:val="none" w:sz="0" w:space="0" w:color="auto"/>
                <w:left w:val="none" w:sz="0" w:space="0" w:color="auto"/>
                <w:bottom w:val="none" w:sz="0" w:space="0" w:color="auto"/>
                <w:right w:val="none" w:sz="0" w:space="0" w:color="auto"/>
              </w:divBdr>
              <w:divsChild>
                <w:div w:id="1601402635">
                  <w:marLeft w:val="0"/>
                  <w:marRight w:val="0"/>
                  <w:marTop w:val="0"/>
                  <w:marBottom w:val="0"/>
                  <w:divBdr>
                    <w:top w:val="single" w:sz="6" w:space="0" w:color="999999"/>
                    <w:left w:val="single" w:sz="6" w:space="0" w:color="999999"/>
                    <w:bottom w:val="single" w:sz="6" w:space="0" w:color="999999"/>
                    <w:right w:val="single" w:sz="6" w:space="0" w:color="999999"/>
                  </w:divBdr>
                  <w:divsChild>
                    <w:div w:id="1307971511">
                      <w:marLeft w:val="0"/>
                      <w:marRight w:val="0"/>
                      <w:marTop w:val="0"/>
                      <w:marBottom w:val="0"/>
                      <w:divBdr>
                        <w:top w:val="none" w:sz="0" w:space="0" w:color="auto"/>
                        <w:left w:val="none" w:sz="0" w:space="0" w:color="auto"/>
                        <w:bottom w:val="none" w:sz="0" w:space="0" w:color="auto"/>
                        <w:right w:val="none" w:sz="0" w:space="0" w:color="auto"/>
                      </w:divBdr>
                      <w:divsChild>
                        <w:div w:id="1445342316">
                          <w:marLeft w:val="0"/>
                          <w:marRight w:val="0"/>
                          <w:marTop w:val="0"/>
                          <w:marBottom w:val="255"/>
                          <w:divBdr>
                            <w:top w:val="none" w:sz="0" w:space="0" w:color="auto"/>
                            <w:left w:val="none" w:sz="0" w:space="0" w:color="auto"/>
                            <w:bottom w:val="none" w:sz="0" w:space="0" w:color="auto"/>
                            <w:right w:val="none" w:sz="0" w:space="0" w:color="auto"/>
                          </w:divBdr>
                          <w:divsChild>
                            <w:div w:id="645168009">
                              <w:marLeft w:val="0"/>
                              <w:marRight w:val="0"/>
                              <w:marTop w:val="195"/>
                              <w:marBottom w:val="0"/>
                              <w:divBdr>
                                <w:top w:val="none" w:sz="0" w:space="0" w:color="auto"/>
                                <w:left w:val="none" w:sz="0" w:space="0" w:color="auto"/>
                                <w:bottom w:val="none" w:sz="0" w:space="0" w:color="auto"/>
                                <w:right w:val="none" w:sz="0" w:space="0" w:color="auto"/>
                              </w:divBdr>
                              <w:divsChild>
                                <w:div w:id="206695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6081155">
      <w:bodyDiv w:val="1"/>
      <w:marLeft w:val="0"/>
      <w:marRight w:val="0"/>
      <w:marTop w:val="0"/>
      <w:marBottom w:val="0"/>
      <w:divBdr>
        <w:top w:val="none" w:sz="0" w:space="0" w:color="auto"/>
        <w:left w:val="none" w:sz="0" w:space="0" w:color="auto"/>
        <w:bottom w:val="none" w:sz="0" w:space="0" w:color="auto"/>
        <w:right w:val="none" w:sz="0" w:space="0" w:color="auto"/>
      </w:divBdr>
      <w:divsChild>
        <w:div w:id="1025909846">
          <w:marLeft w:val="0"/>
          <w:marRight w:val="0"/>
          <w:marTop w:val="0"/>
          <w:marBottom w:val="0"/>
          <w:divBdr>
            <w:top w:val="none" w:sz="0" w:space="0" w:color="auto"/>
            <w:left w:val="none" w:sz="0" w:space="0" w:color="auto"/>
            <w:bottom w:val="none" w:sz="0" w:space="0" w:color="auto"/>
            <w:right w:val="none" w:sz="0" w:space="0" w:color="auto"/>
          </w:divBdr>
          <w:divsChild>
            <w:div w:id="1892956055">
              <w:marLeft w:val="0"/>
              <w:marRight w:val="0"/>
              <w:marTop w:val="450"/>
              <w:marBottom w:val="450"/>
              <w:divBdr>
                <w:top w:val="none" w:sz="0" w:space="0" w:color="auto"/>
                <w:left w:val="none" w:sz="0" w:space="0" w:color="auto"/>
                <w:bottom w:val="none" w:sz="0" w:space="0" w:color="auto"/>
                <w:right w:val="none" w:sz="0" w:space="0" w:color="auto"/>
              </w:divBdr>
              <w:divsChild>
                <w:div w:id="1450736825">
                  <w:marLeft w:val="0"/>
                  <w:marRight w:val="0"/>
                  <w:marTop w:val="0"/>
                  <w:marBottom w:val="0"/>
                  <w:divBdr>
                    <w:top w:val="single" w:sz="6" w:space="0" w:color="999999"/>
                    <w:left w:val="single" w:sz="6" w:space="0" w:color="999999"/>
                    <w:bottom w:val="single" w:sz="6" w:space="0" w:color="999999"/>
                    <w:right w:val="single" w:sz="6" w:space="0" w:color="999999"/>
                  </w:divBdr>
                  <w:divsChild>
                    <w:div w:id="38484174">
                      <w:marLeft w:val="0"/>
                      <w:marRight w:val="0"/>
                      <w:marTop w:val="0"/>
                      <w:marBottom w:val="0"/>
                      <w:divBdr>
                        <w:top w:val="none" w:sz="0" w:space="0" w:color="auto"/>
                        <w:left w:val="none" w:sz="0" w:space="0" w:color="auto"/>
                        <w:bottom w:val="single" w:sz="6" w:space="11" w:color="E5E5E5"/>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microsoft.com/office/2007/relationships/stylesWithEffects" Target="stylesWithEffects.xml"/><Relationship Id="rId7" Type="http://schemas.openxmlformats.org/officeDocument/2006/relationships/control" Target="activeX/activeX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8231</Words>
  <Characters>4692</Characters>
  <Application>Microsoft Office Word</Application>
  <DocSecurity>0</DocSecurity>
  <Lines>39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Astra Berzina</dc:creator>
  <cp:lastModifiedBy>Astra Berzina</cp:lastModifiedBy>
  <cp:revision>1</cp:revision>
  <dcterms:created xsi:type="dcterms:W3CDTF">2016-06-22T10:36:00Z</dcterms:created>
  <dcterms:modified xsi:type="dcterms:W3CDTF">2016-06-22T10:56:00Z</dcterms:modified>
</cp:coreProperties>
</file>